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69A42" w14:textId="77777777" w:rsidR="003C3ED0" w:rsidRDefault="003C3ED0" w:rsidP="005E203E">
      <w:pPr>
        <w:jc w:val="both"/>
        <w:rPr>
          <w:sz w:val="22"/>
          <w:szCs w:val="22"/>
          <w:lang w:eastAsia="cs-CZ"/>
        </w:rPr>
      </w:pPr>
    </w:p>
    <w:p w14:paraId="6921588A" w14:textId="77777777" w:rsidR="00F32BDE" w:rsidRDefault="00F32BDE" w:rsidP="00F32BDE">
      <w:pPr>
        <w:tabs>
          <w:tab w:val="center" w:pos="4536"/>
          <w:tab w:val="right" w:pos="9072"/>
        </w:tabs>
      </w:pPr>
      <w:r>
        <w:t>Príloha č. 4 r</w:t>
      </w:r>
      <w:r>
        <w:rPr>
          <w:szCs w:val="20"/>
        </w:rPr>
        <w:t>ozhodnutia o schválení žiadosti o poskytnutie nenávratného finančného príspevku</w:t>
      </w:r>
      <w:r>
        <w:t xml:space="preserve">* </w:t>
      </w:r>
    </w:p>
    <w:p w14:paraId="3F4E90AE" w14:textId="77777777" w:rsidR="00F32BDE" w:rsidRDefault="00F32BDE" w:rsidP="00F32BDE">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411484A" w14:textId="77777777" w:rsidR="00F32BDE" w:rsidRDefault="00F32BDE" w:rsidP="00F32BDE">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660F19FE" w14:textId="77777777" w:rsidR="00F32BDE" w:rsidRDefault="00F32BDE" w:rsidP="00F32BDE">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6C6520AE" w14:textId="77777777" w:rsidR="00F32BDE" w:rsidRPr="007C3E78" w:rsidRDefault="00F32BDE" w:rsidP="00F32BDE">
      <w:pPr>
        <w:spacing w:after="240"/>
        <w:jc w:val="both"/>
        <w:rPr>
          <w:sz w:val="22"/>
          <w:szCs w:val="22"/>
          <w:lang w:eastAsia="cs-CZ"/>
        </w:rPr>
      </w:pP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0">
          <w:tblGrid>
            <w:gridCol w:w="675"/>
            <w:gridCol w:w="3720"/>
            <w:gridCol w:w="7087"/>
            <w:gridCol w:w="2552"/>
          </w:tblGrid>
        </w:tblGridChange>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9E0F11">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01"/>
          <w:trPrChange w:id="2" w:author="Autor">
            <w:trPr>
              <w:trHeight w:val="4120"/>
            </w:trPr>
          </w:trPrChange>
        </w:trPr>
        <w:tc>
          <w:tcPr>
            <w:tcW w:w="675" w:type="dxa"/>
            <w:vMerge w:val="restart"/>
            <w:shd w:val="clear" w:color="auto" w:fill="auto"/>
            <w:vAlign w:val="center"/>
            <w:tcPrChange w:id="3" w:author="Autor">
              <w:tcPr>
                <w:tcW w:w="675" w:type="dxa"/>
                <w:vMerge w:val="restart"/>
                <w:shd w:val="clear" w:color="auto" w:fill="auto"/>
                <w:vAlign w:val="center"/>
              </w:tcPr>
            </w:tcPrChange>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Change w:id="4" w:author="Autor">
              <w:tcPr>
                <w:tcW w:w="3720" w:type="dxa"/>
                <w:vMerge w:val="restart"/>
                <w:shd w:val="clear" w:color="auto" w:fill="auto"/>
              </w:tcPr>
            </w:tcPrChange>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Change w:id="5" w:author="Autor">
              <w:tcPr>
                <w:tcW w:w="7087" w:type="dxa"/>
                <w:shd w:val="clear" w:color="auto" w:fill="auto"/>
              </w:tcPr>
            </w:tcPrChange>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77777777"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04799743" w14:textId="77777777" w:rsidR="00BB65E5" w:rsidRPr="00AB2DF3" w:rsidRDefault="00BB65E5" w:rsidP="002550C0">
            <w:pPr>
              <w:jc w:val="both"/>
              <w:rPr>
                <w:sz w:val="22"/>
                <w:szCs w:val="22"/>
                <w:lang w:eastAsia="cs-CZ"/>
              </w:rPr>
            </w:pPr>
          </w:p>
          <w:p w14:paraId="47AC98D1" w14:textId="5C7E5BC3"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w:t>
            </w:r>
            <w:r w:rsidRPr="00AB2DF3">
              <w:rPr>
                <w:sz w:val="22"/>
                <w:szCs w:val="22"/>
                <w:lang w:eastAsia="cs-CZ"/>
              </w:rPr>
              <w:lastRenderedPageBreak/>
              <w:t xml:space="preserve">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ins w:id="6" w:author="Autor">
              <w:r w:rsidR="00671343">
                <w:t xml:space="preserve">, </w:t>
              </w:r>
            </w:ins>
            <w:del w:id="7" w:author="Autor">
              <w:r w:rsidDel="00671343">
                <w:rPr>
                  <w:sz w:val="22"/>
                  <w:szCs w:val="22"/>
                  <w:lang w:eastAsia="cs-CZ"/>
                </w:rPr>
                <w:delText>.</w:delText>
              </w:r>
            </w:del>
            <w:ins w:id="8" w:author="Auto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del w:id="9" w:author="Autor">
                <w:r w:rsidR="00671343" w:rsidDel="009F1C72">
                  <w:rPr>
                    <w:sz w:val="22"/>
                    <w:szCs w:val="22"/>
                    <w:lang w:eastAsia="cs-CZ"/>
                  </w:rPr>
                  <w:delText>, ktorá nebola zverejnená</w:delText>
                </w:r>
              </w:del>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del w:id="10" w:author="Autor">
                <w:r w:rsidR="00671343" w:rsidRPr="00671343" w:rsidDel="009F1C72">
                  <w:rPr>
                    <w:sz w:val="22"/>
                    <w:szCs w:val="22"/>
                    <w:lang w:eastAsia="cs-CZ"/>
                  </w:rPr>
                  <w:delText>o</w:delText>
                </w:r>
              </w:del>
              <w:r w:rsidR="00671343" w:rsidRPr="00671343">
                <w:rPr>
                  <w:sz w:val="22"/>
                  <w:szCs w:val="22"/>
                  <w:lang w:eastAsia="cs-CZ"/>
                </w:rPr>
                <w:t xml:space="preserve"> </w:t>
              </w:r>
              <w:r w:rsidR="009F1C72">
                <w:rPr>
                  <w:sz w:val="22"/>
                  <w:szCs w:val="22"/>
                  <w:lang w:eastAsia="cs-CZ"/>
                </w:rPr>
                <w:t>pre</w:t>
              </w:r>
              <w:del w:id="11" w:author="Autor">
                <w:r w:rsidR="00671343" w:rsidRPr="00671343" w:rsidDel="009F1C72">
                  <w:rPr>
                    <w:sz w:val="22"/>
                    <w:szCs w:val="22"/>
                    <w:lang w:eastAsia="cs-CZ"/>
                  </w:rPr>
                  <w:delText>ísť o</w:delText>
                </w:r>
              </w:del>
              <w:r w:rsidR="00671343" w:rsidRPr="00671343">
                <w:rPr>
                  <w:sz w:val="22"/>
                  <w:szCs w:val="22"/>
                  <w:lang w:eastAsia="cs-CZ"/>
                </w:rPr>
                <w:t xml:space="preserve"> nadlimitnú alebo podlimitnú zákazku</w:t>
              </w:r>
              <w:r w:rsidR="009F1C72">
                <w:rPr>
                  <w:sz w:val="22"/>
                  <w:szCs w:val="22"/>
                  <w:lang w:eastAsia="cs-CZ"/>
                </w:rPr>
                <w:t xml:space="preserve"> a zároveň </w:t>
              </w:r>
              <w:r w:rsidR="009F1C72" w:rsidRPr="009F1C72">
                <w:rPr>
                  <w:sz w:val="22"/>
                  <w:szCs w:val="22"/>
                  <w:lang w:eastAsia="cs-CZ"/>
                </w:rPr>
                <w:t>zákazka nebola zverejnená na webovom sídle prijímateľa a informácia o zverejnení nebola zaslaná na mailový kontakt zakazkycko@vlada.gov.sk</w:t>
              </w:r>
              <w:del w:id="12" w:author="Autor">
                <w:r w:rsidR="00671343" w:rsidDel="009F1C72">
                  <w:rPr>
                    <w:sz w:val="22"/>
                    <w:szCs w:val="22"/>
                    <w:lang w:eastAsia="cs-CZ"/>
                  </w:rPr>
                  <w:delText>.</w:delText>
                </w:r>
              </w:del>
            </w:ins>
          </w:p>
          <w:p w14:paraId="436F5B99" w14:textId="77777777" w:rsidR="00BB65E5" w:rsidRDefault="00BB65E5" w:rsidP="000611E5">
            <w:pPr>
              <w:jc w:val="both"/>
              <w:rPr>
                <w:sz w:val="22"/>
                <w:szCs w:val="22"/>
                <w:lang w:eastAsia="cs-CZ"/>
              </w:rPr>
            </w:pPr>
          </w:p>
          <w:p w14:paraId="2219D5F9" w14:textId="77777777"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Change w:id="13" w:author="Autor">
              <w:tcPr>
                <w:tcW w:w="2552" w:type="dxa"/>
                <w:shd w:val="clear" w:color="auto" w:fill="auto"/>
              </w:tcPr>
            </w:tcPrChange>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B65E5" w:rsidRPr="00AB2DF3" w14:paraId="12890E46" w14:textId="77777777" w:rsidTr="00BB65E5">
        <w:trPr>
          <w:trHeight w:val="2528"/>
        </w:trPr>
        <w:tc>
          <w:tcPr>
            <w:tcW w:w="675" w:type="dxa"/>
            <w:vMerge/>
            <w:shd w:val="clear" w:color="auto" w:fill="auto"/>
            <w:vAlign w:val="center"/>
          </w:tcPr>
          <w:p w14:paraId="586CC4A8" w14:textId="77777777" w:rsidR="00BB65E5" w:rsidRPr="00AB2DF3" w:rsidRDefault="00BB65E5" w:rsidP="00A91AEF">
            <w:pPr>
              <w:jc w:val="center"/>
              <w:rPr>
                <w:sz w:val="22"/>
                <w:szCs w:val="22"/>
                <w:lang w:eastAsia="cs-CZ"/>
              </w:rPr>
            </w:pPr>
          </w:p>
        </w:tc>
        <w:tc>
          <w:tcPr>
            <w:tcW w:w="3720" w:type="dxa"/>
            <w:vMerge/>
            <w:shd w:val="clear" w:color="auto" w:fill="auto"/>
          </w:tcPr>
          <w:p w14:paraId="5FC1358C" w14:textId="77777777" w:rsidR="00BB65E5" w:rsidRPr="00AB2DF3" w:rsidRDefault="00BB65E5" w:rsidP="002550C0">
            <w:pPr>
              <w:jc w:val="both"/>
              <w:rPr>
                <w:sz w:val="22"/>
                <w:szCs w:val="22"/>
                <w:lang w:eastAsia="cs-CZ"/>
              </w:rPr>
            </w:pPr>
          </w:p>
        </w:tc>
        <w:tc>
          <w:tcPr>
            <w:tcW w:w="7087" w:type="dxa"/>
            <w:shd w:val="clear" w:color="auto" w:fill="auto"/>
          </w:tcPr>
          <w:p w14:paraId="123037DE" w14:textId="77777777"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5EDC0ABA" w14:textId="77777777" w:rsidR="00BB65E5" w:rsidDel="00671343" w:rsidRDefault="00BB65E5" w:rsidP="00423634">
            <w:pPr>
              <w:jc w:val="both"/>
              <w:rPr>
                <w:del w:id="14" w:author="Autor"/>
                <w:sz w:val="22"/>
                <w:szCs w:val="22"/>
                <w:lang w:eastAsia="cs-CZ"/>
              </w:rPr>
            </w:pPr>
          </w:p>
          <w:p w14:paraId="3A945B8F" w14:textId="09C9E0B9" w:rsidR="00BB65E5" w:rsidDel="00671343" w:rsidRDefault="00BB65E5" w:rsidP="00F22C3F">
            <w:pPr>
              <w:jc w:val="both"/>
              <w:rPr>
                <w:del w:id="15" w:author="Autor"/>
                <w:sz w:val="22"/>
                <w:szCs w:val="22"/>
                <w:lang w:eastAsia="cs-CZ"/>
              </w:rPr>
            </w:pPr>
            <w:del w:id="16" w:author="Autor">
              <w:r w:rsidRPr="00F22C3F" w:rsidDel="00671343">
                <w:rPr>
                  <w:sz w:val="22"/>
                  <w:szCs w:val="22"/>
                  <w:lang w:eastAsia="cs-CZ"/>
                </w:rPr>
                <w:delText xml:space="preserve">Nezverejnenie zákazky s nízkou hodnotou nad </w:delText>
              </w:r>
              <w:r w:rsidR="0077158C" w:rsidDel="00671343">
                <w:rPr>
                  <w:sz w:val="22"/>
                  <w:szCs w:val="22"/>
                  <w:lang w:eastAsia="cs-CZ"/>
                </w:rPr>
                <w:delText>5</w:delText>
              </w:r>
              <w:r w:rsidRPr="00F22C3F" w:rsidDel="00671343">
                <w:rPr>
                  <w:sz w:val="22"/>
                  <w:szCs w:val="22"/>
                  <w:lang w:eastAsia="cs-CZ"/>
                </w:rPr>
                <w:delText xml:space="preserve">0 000 EUR na webovom sídle prijímateľa a nesplnenie si povinnosti zaslať informáciu o tomto zverejnení na osobitný mailový kontakt zakazkycko@vlada.gov.sk alebo nezverejnenie zákazky nad 100 000 EUR </w:delText>
              </w:r>
              <w:r w:rsidRPr="00BB65E5" w:rsidDel="00671343">
                <w:rPr>
                  <w:sz w:val="22"/>
                  <w:szCs w:val="22"/>
                  <w:lang w:eastAsia="cs-CZ"/>
                </w:rPr>
                <w:delText xml:space="preserve">na webovom sídle prijímateľa a nesplnenie si povinnosti zaslať informáciu o tomto zverejnení na osobitný mailový kontakt </w:delText>
              </w:r>
              <w:r w:rsidR="00A63907" w:rsidDel="00671343">
                <w:fldChar w:fldCharType="begin"/>
              </w:r>
              <w:r w:rsidR="00A63907" w:rsidDel="00671343">
                <w:delInstrText xml:space="preserve"> HYPERLINK "mailto:zakazkycko@vlada.gov.sk" </w:delInstrText>
              </w:r>
              <w:r w:rsidR="00A63907" w:rsidDel="00671343">
                <w:fldChar w:fldCharType="separate"/>
              </w:r>
              <w:r w:rsidRPr="00BD3730" w:rsidDel="00671343">
                <w:rPr>
                  <w:rStyle w:val="Hypertextovprepojenie"/>
                  <w:sz w:val="22"/>
                  <w:szCs w:val="22"/>
                  <w:lang w:eastAsia="cs-CZ"/>
                </w:rPr>
                <w:delText>zakazkycko@vlada.gov.sk</w:delText>
              </w:r>
              <w:r w:rsidR="00A63907" w:rsidDel="00671343">
                <w:rPr>
                  <w:rStyle w:val="Hypertextovprepojenie"/>
                  <w:sz w:val="22"/>
                  <w:szCs w:val="22"/>
                  <w:lang w:eastAsia="cs-CZ"/>
                </w:rPr>
                <w:fldChar w:fldCharType="end"/>
              </w:r>
              <w:r w:rsidDel="00671343">
                <w:rPr>
                  <w:sz w:val="22"/>
                  <w:szCs w:val="22"/>
                  <w:lang w:eastAsia="cs-CZ"/>
                </w:rPr>
                <w:delText>, ak zákazku vyhlásila</w:delText>
              </w:r>
              <w:r w:rsidRPr="00F22C3F" w:rsidDel="00671343">
                <w:rPr>
                  <w:sz w:val="22"/>
                  <w:szCs w:val="22"/>
                  <w:lang w:eastAsia="cs-CZ"/>
                </w:rPr>
                <w:delText xml:space="preserve"> osob</w:delText>
              </w:r>
              <w:r w:rsidDel="00671343">
                <w:rPr>
                  <w:sz w:val="22"/>
                  <w:szCs w:val="22"/>
                  <w:lang w:eastAsia="cs-CZ"/>
                </w:rPr>
                <w:delText>a</w:delText>
              </w:r>
              <w:r w:rsidRPr="00F22C3F" w:rsidDel="00671343">
                <w:rPr>
                  <w:sz w:val="22"/>
                  <w:szCs w:val="22"/>
                  <w:lang w:eastAsia="cs-CZ"/>
                </w:rPr>
                <w:delText>, ktorej verejný obstarávateľ poskytne 50 % a menej finančných prostriedkov na dodanie tovaru, uskutočnenie stavebných prác a poskytnutie služieb z nenávratného finančného príspevku.</w:delText>
              </w:r>
            </w:del>
          </w:p>
          <w:p w14:paraId="68895C8E" w14:textId="77777777" w:rsidR="00BB65E5" w:rsidRPr="00AB2DF3" w:rsidRDefault="00BB65E5" w:rsidP="00F22C3F">
            <w:pPr>
              <w:jc w:val="both"/>
              <w:rPr>
                <w:sz w:val="22"/>
                <w:szCs w:val="22"/>
                <w:lang w:eastAsia="cs-CZ"/>
              </w:rPr>
            </w:pPr>
          </w:p>
          <w:p w14:paraId="78B0AB18" w14:textId="5932609F" w:rsidR="00B46058" w:rsidDel="00EC0381" w:rsidRDefault="00BB65E5" w:rsidP="00671343">
            <w:pPr>
              <w:jc w:val="both"/>
              <w:rPr>
                <w:del w:id="17" w:author="Auto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del w:id="18" w:author="Autor">
              <w:r w:rsidRPr="00AB2DF3" w:rsidDel="009F1C72">
                <w:rPr>
                  <w:sz w:val="22"/>
                  <w:szCs w:val="22"/>
                  <w:lang w:eastAsia="cs-CZ"/>
                </w:rPr>
                <w:delText> </w:delText>
              </w:r>
            </w:del>
            <w:ins w:id="19" w:author="Autor">
              <w:r w:rsidR="009F1C72">
                <w:rPr>
                  <w:sz w:val="22"/>
                  <w:szCs w:val="22"/>
                  <w:lang w:eastAsia="cs-CZ"/>
                </w:rPr>
                <w:t> </w:t>
              </w:r>
            </w:ins>
            <w:r w:rsidRPr="00AB2DF3">
              <w:rPr>
                <w:sz w:val="22"/>
                <w:szCs w:val="22"/>
                <w:lang w:eastAsia="cs-CZ"/>
              </w:rPr>
              <w:t>mal</w:t>
            </w:r>
            <w:ins w:id="20" w:author="Autor">
              <w:r w:rsidR="009F1C72">
                <w:rPr>
                  <w:sz w:val="22"/>
                  <w:szCs w:val="22"/>
                  <w:lang w:eastAsia="cs-CZ"/>
                </w:rPr>
                <w:t xml:space="preserve"> byť použitý postup</w:t>
              </w:r>
            </w:ins>
            <w:del w:id="21" w:author="Autor">
              <w:r w:rsidRPr="00AB2DF3" w:rsidDel="009F1C72">
                <w:rPr>
                  <w:sz w:val="22"/>
                  <w:szCs w:val="22"/>
                  <w:lang w:eastAsia="cs-CZ"/>
                </w:rPr>
                <w:delText>o</w:delText>
              </w:r>
            </w:del>
            <w:ins w:id="22" w:author="Autor">
              <w:r w:rsidR="009F1C72">
                <w:rPr>
                  <w:sz w:val="22"/>
                  <w:szCs w:val="22"/>
                  <w:lang w:eastAsia="cs-CZ"/>
                </w:rPr>
                <w:t xml:space="preserve"> pre</w:t>
              </w:r>
            </w:ins>
            <w:del w:id="23" w:author="Autor">
              <w:r w:rsidRPr="00AB2DF3" w:rsidDel="009F1C72">
                <w:rPr>
                  <w:sz w:val="22"/>
                  <w:szCs w:val="22"/>
                  <w:lang w:eastAsia="cs-CZ"/>
                </w:rPr>
                <w:delText xml:space="preserve"> ísť o</w:delText>
              </w:r>
            </w:del>
            <w:r w:rsidRPr="00AB2DF3">
              <w:rPr>
                <w:sz w:val="22"/>
                <w:szCs w:val="22"/>
                <w:lang w:eastAsia="cs-CZ"/>
              </w:rPr>
              <w:t xml:space="preserve"> nadlimitnú alebo podlimitnú zákazku, ale verejné obstarávanie bolo vyhlásené </w:t>
            </w:r>
            <w:ins w:id="24" w:author="Autor">
              <w:r w:rsidR="00671343">
                <w:rPr>
                  <w:sz w:val="22"/>
                  <w:szCs w:val="22"/>
                  <w:lang w:eastAsia="cs-CZ"/>
                </w:rPr>
                <w:t xml:space="preserve">postupom zadávania </w:t>
              </w:r>
            </w:ins>
            <w:del w:id="25" w:author="Autor">
              <w:r w:rsidRPr="00AB2DF3" w:rsidDel="00671343">
                <w:rPr>
                  <w:sz w:val="22"/>
                  <w:szCs w:val="22"/>
                  <w:lang w:eastAsia="cs-CZ"/>
                </w:rPr>
                <w:delText xml:space="preserve">ako </w:delText>
              </w:r>
            </w:del>
            <w:r w:rsidRPr="00AB2DF3">
              <w:rPr>
                <w:sz w:val="22"/>
                <w:szCs w:val="22"/>
                <w:lang w:eastAsia="cs-CZ"/>
              </w:rPr>
              <w:t>zákazk</w:t>
            </w:r>
            <w:ins w:id="26" w:author="Autor">
              <w:r w:rsidR="00671343">
                <w:rPr>
                  <w:sz w:val="22"/>
                  <w:szCs w:val="22"/>
                  <w:lang w:eastAsia="cs-CZ"/>
                </w:rPr>
                <w:t>y</w:t>
              </w:r>
            </w:ins>
            <w:del w:id="27" w:author="Autor">
              <w:r w:rsidRPr="00AB2DF3" w:rsidDel="00671343">
                <w:rPr>
                  <w:sz w:val="22"/>
                  <w:szCs w:val="22"/>
                  <w:lang w:eastAsia="cs-CZ"/>
                </w:rPr>
                <w:delText>a</w:delText>
              </w:r>
            </w:del>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del w:id="28" w:author="Autor">
              <w:r w:rsidRPr="00423634" w:rsidDel="00671343">
                <w:rPr>
                  <w:sz w:val="22"/>
                  <w:szCs w:val="22"/>
                  <w:lang w:eastAsia="cs-CZ"/>
                </w:rPr>
                <w:delText>(týka sa zákaziek s nízkou hodnotou a zákaziek vyhlásených osobou, ktorej verejný obstarávateľ poskytne 50% a menej finančných prostriedkov z NFP)</w:delText>
              </w:r>
              <w:r w:rsidDel="00671343">
                <w:rPr>
                  <w:sz w:val="22"/>
                  <w:szCs w:val="22"/>
                  <w:lang w:eastAsia="cs-CZ"/>
                </w:rPr>
                <w:delText>.</w:delText>
              </w:r>
            </w:del>
          </w:p>
          <w:p w14:paraId="4D1D047F" w14:textId="6D426269" w:rsidR="00EC0381" w:rsidRDefault="00EC0381" w:rsidP="00EC0381">
            <w:pPr>
              <w:jc w:val="both"/>
              <w:rPr>
                <w:ins w:id="29" w:author="Autor"/>
                <w:sz w:val="22"/>
                <w:szCs w:val="22"/>
                <w:lang w:eastAsia="cs-CZ"/>
              </w:rPr>
            </w:pPr>
          </w:p>
          <w:p w14:paraId="26C65407" w14:textId="21924A04" w:rsidR="00EC0381" w:rsidRDefault="00EC0381" w:rsidP="00EC0381">
            <w:pPr>
              <w:jc w:val="both"/>
              <w:rPr>
                <w:ins w:id="30" w:author="Autor"/>
                <w:sz w:val="22"/>
                <w:szCs w:val="22"/>
                <w:lang w:eastAsia="cs-CZ"/>
              </w:rPr>
            </w:pPr>
          </w:p>
          <w:p w14:paraId="2CA0AD0F" w14:textId="33B5A37A" w:rsidR="00BB65E5" w:rsidRPr="00AB2DF3" w:rsidRDefault="00EC0381" w:rsidP="00671343">
            <w:pPr>
              <w:jc w:val="both"/>
              <w:rPr>
                <w:sz w:val="22"/>
                <w:szCs w:val="22"/>
                <w:lang w:eastAsia="cs-CZ"/>
              </w:rPr>
            </w:pPr>
            <w:ins w:id="31" w:author="Auto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sidR="00B06024">
                <w:rPr>
                  <w:sz w:val="22"/>
                  <w:szCs w:val="22"/>
                  <w:lang w:eastAsia="cs-CZ"/>
                </w:rPr>
                <w:t xml:space="preserve"> (a nebolo preukázané vyhnutie sa použitiu pravidiel a postupov podľa ZVO)</w:t>
              </w:r>
              <w:r>
                <w:rPr>
                  <w:sz w:val="22"/>
                  <w:szCs w:val="22"/>
                  <w:lang w:eastAsia="cs-CZ"/>
                </w:rPr>
                <w:t xml:space="preserve">,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ins>
          </w:p>
        </w:tc>
        <w:tc>
          <w:tcPr>
            <w:tcW w:w="2552" w:type="dxa"/>
            <w:shd w:val="clear" w:color="auto" w:fill="auto"/>
          </w:tcPr>
          <w:p w14:paraId="2B1BDD4F" w14:textId="77777777" w:rsidR="00BB65E5" w:rsidRDefault="00BB65E5" w:rsidP="008F28A2">
            <w:pPr>
              <w:jc w:val="both"/>
              <w:rPr>
                <w:sz w:val="22"/>
                <w:szCs w:val="22"/>
                <w:lang w:eastAsia="cs-CZ"/>
              </w:rPr>
            </w:pPr>
            <w:r>
              <w:rPr>
                <w:sz w:val="22"/>
                <w:szCs w:val="22"/>
                <w:lang w:eastAsia="cs-CZ"/>
              </w:rPr>
              <w:t xml:space="preserve">25% </w:t>
            </w:r>
          </w:p>
          <w:p w14:paraId="6705F6C4" w14:textId="77777777" w:rsidR="00BB65E5" w:rsidRPr="00AB2DF3" w:rsidRDefault="00BB65E5" w:rsidP="008F28A2">
            <w:pPr>
              <w:jc w:val="both"/>
              <w:rPr>
                <w:sz w:val="22"/>
                <w:szCs w:val="22"/>
                <w:lang w:eastAsia="cs-CZ"/>
              </w:rPr>
            </w:pPr>
          </w:p>
          <w:p w14:paraId="6AD89996" w14:textId="77777777"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14:paraId="2B2B3D93" w14:textId="77777777" w:rsidTr="00EA5FE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56"/>
          <w:trPrChange w:id="33" w:author="Autor">
            <w:trPr>
              <w:trHeight w:val="2527"/>
            </w:trPr>
          </w:trPrChange>
        </w:trPr>
        <w:tc>
          <w:tcPr>
            <w:tcW w:w="675" w:type="dxa"/>
            <w:vMerge/>
            <w:shd w:val="clear" w:color="auto" w:fill="auto"/>
            <w:vAlign w:val="center"/>
            <w:tcPrChange w:id="34" w:author="Autor">
              <w:tcPr>
                <w:tcW w:w="675" w:type="dxa"/>
                <w:vMerge/>
                <w:shd w:val="clear" w:color="auto" w:fill="auto"/>
                <w:vAlign w:val="center"/>
              </w:tcPr>
            </w:tcPrChange>
          </w:tcPr>
          <w:p w14:paraId="2EF553CB" w14:textId="77777777" w:rsidR="00BB65E5" w:rsidRPr="00AB2DF3" w:rsidRDefault="00BB65E5" w:rsidP="00A91AEF">
            <w:pPr>
              <w:jc w:val="center"/>
              <w:rPr>
                <w:sz w:val="22"/>
                <w:szCs w:val="22"/>
                <w:lang w:eastAsia="cs-CZ"/>
              </w:rPr>
            </w:pPr>
          </w:p>
        </w:tc>
        <w:tc>
          <w:tcPr>
            <w:tcW w:w="3720" w:type="dxa"/>
            <w:vMerge/>
            <w:shd w:val="clear" w:color="auto" w:fill="auto"/>
            <w:tcPrChange w:id="35" w:author="Autor">
              <w:tcPr>
                <w:tcW w:w="3720" w:type="dxa"/>
                <w:vMerge/>
                <w:shd w:val="clear" w:color="auto" w:fill="auto"/>
              </w:tcPr>
            </w:tcPrChange>
          </w:tcPr>
          <w:p w14:paraId="149C6DB6" w14:textId="77777777" w:rsidR="00BB65E5" w:rsidRPr="00AB2DF3" w:rsidRDefault="00BB65E5" w:rsidP="002550C0">
            <w:pPr>
              <w:jc w:val="both"/>
              <w:rPr>
                <w:sz w:val="22"/>
                <w:szCs w:val="22"/>
                <w:lang w:eastAsia="cs-CZ"/>
              </w:rPr>
            </w:pPr>
          </w:p>
        </w:tc>
        <w:tc>
          <w:tcPr>
            <w:tcW w:w="7087" w:type="dxa"/>
            <w:shd w:val="clear" w:color="auto" w:fill="auto"/>
            <w:tcPrChange w:id="36" w:author="Autor">
              <w:tcPr>
                <w:tcW w:w="7087" w:type="dxa"/>
                <w:shd w:val="clear" w:color="auto" w:fill="auto"/>
              </w:tcPr>
            </w:tcPrChange>
          </w:tcPr>
          <w:p w14:paraId="2707517E" w14:textId="77777777" w:rsidR="00EA5920" w:rsidRDefault="00B46058" w:rsidP="00012172">
            <w:pPr>
              <w:jc w:val="both"/>
              <w:rPr>
                <w:ins w:id="37" w:author="Autor"/>
                <w:sz w:val="22"/>
                <w:szCs w:val="22"/>
                <w:lang w:eastAsia="cs-CZ"/>
              </w:rPr>
            </w:pPr>
            <w:r>
              <w:rPr>
                <w:sz w:val="22"/>
                <w:szCs w:val="22"/>
                <w:lang w:eastAsia="cs-CZ"/>
              </w:rPr>
              <w:t xml:space="preserve">Zákazka </w:t>
            </w:r>
            <w:r w:rsidR="00BB65E5" w:rsidRPr="00BB65E5">
              <w:rPr>
                <w:sz w:val="22"/>
                <w:szCs w:val="22"/>
                <w:lang w:eastAsia="cs-CZ"/>
              </w:rPr>
              <w:t xml:space="preserve">s nízkou hodnotou </w:t>
            </w:r>
            <w:del w:id="38" w:author="Autor">
              <w:r w:rsidR="00BB65E5" w:rsidRPr="00BB65E5" w:rsidDel="00671343">
                <w:rPr>
                  <w:sz w:val="22"/>
                  <w:szCs w:val="22"/>
                  <w:lang w:eastAsia="cs-CZ"/>
                </w:rPr>
                <w:delText xml:space="preserve">nad </w:delText>
              </w:r>
              <w:r w:rsidR="0077158C" w:rsidDel="00671343">
                <w:rPr>
                  <w:sz w:val="22"/>
                  <w:szCs w:val="22"/>
                  <w:lang w:eastAsia="cs-CZ"/>
                </w:rPr>
                <w:delText>5</w:delText>
              </w:r>
              <w:r w:rsidR="00BB65E5" w:rsidRPr="00BB65E5" w:rsidDel="00671343">
                <w:rPr>
                  <w:sz w:val="22"/>
                  <w:szCs w:val="22"/>
                  <w:lang w:eastAsia="cs-CZ"/>
                </w:rPr>
                <w:delText xml:space="preserve">0 000 EUR </w:delText>
              </w:r>
            </w:del>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w:t>
            </w:r>
            <w:ins w:id="39" w:author="Autor">
              <w:r w:rsidR="00671343">
                <w:rPr>
                  <w:sz w:val="22"/>
                  <w:szCs w:val="22"/>
                  <w:lang w:eastAsia="cs-CZ"/>
                </w:rPr>
                <w:t xml:space="preserve"> </w:t>
              </w:r>
            </w:ins>
            <w:del w:id="40" w:author="Autor">
              <w:r w:rsidR="00BB65E5" w:rsidRPr="00BB65E5" w:rsidDel="00671343">
                <w:rPr>
                  <w:sz w:val="22"/>
                  <w:szCs w:val="22"/>
                  <w:lang w:eastAsia="cs-CZ"/>
                </w:rPr>
                <w:delText xml:space="preserve"> </w:delText>
              </w:r>
              <w:r w:rsidDel="00671343">
                <w:rPr>
                  <w:sz w:val="22"/>
                  <w:szCs w:val="22"/>
                  <w:lang w:eastAsia="cs-CZ"/>
                </w:rPr>
                <w:delText xml:space="preserve">           </w:delText>
              </w:r>
            </w:del>
            <w:r w:rsidR="00BB65E5" w:rsidRPr="00BB65E5">
              <w:rPr>
                <w:sz w:val="22"/>
                <w:szCs w:val="22"/>
                <w:lang w:eastAsia="cs-CZ"/>
              </w:rPr>
              <w:t xml:space="preserve">o tomto zverejnení na osobitný mailový kontakt zakazkycko@vlada.gov.sk alebo </w:t>
            </w:r>
            <w:r>
              <w:rPr>
                <w:sz w:val="22"/>
                <w:szCs w:val="22"/>
                <w:lang w:eastAsia="cs-CZ"/>
              </w:rPr>
              <w:t xml:space="preserve">ak zákazka </w:t>
            </w:r>
            <w:del w:id="41" w:author="Autor">
              <w:r w:rsidDel="00671343">
                <w:rPr>
                  <w:sz w:val="22"/>
                  <w:szCs w:val="22"/>
                  <w:lang w:eastAsia="cs-CZ"/>
                </w:rPr>
                <w:delText xml:space="preserve">nad 100 000 EUR </w:delText>
              </w:r>
            </w:del>
            <w:r>
              <w:rPr>
                <w:sz w:val="22"/>
                <w:szCs w:val="22"/>
                <w:lang w:eastAsia="cs-CZ"/>
              </w:rPr>
              <w:t>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5966FE">
              <w:fldChar w:fldCharType="begin"/>
            </w:r>
            <w:r w:rsidR="005966FE">
              <w:instrText xml:space="preserve"> HYPERLINK "mailto:zakazkycko@vlada.gov.sk" </w:instrText>
            </w:r>
            <w:r w:rsidR="005966FE">
              <w:fldChar w:fldCharType="separate"/>
            </w:r>
            <w:r w:rsidR="00B40CE9" w:rsidRPr="00CC60BF">
              <w:rPr>
                <w:rStyle w:val="Hypertextovprepojenie"/>
                <w:sz w:val="22"/>
                <w:szCs w:val="22"/>
                <w:lang w:eastAsia="cs-CZ"/>
              </w:rPr>
              <w:t>zakazkycko@vlada.gov.sk</w:t>
            </w:r>
            <w:r w:rsidR="005966FE">
              <w:rPr>
                <w:rStyle w:val="Hypertextovprepojenie"/>
                <w:sz w:val="22"/>
                <w:szCs w:val="22"/>
                <w:lang w:eastAsia="cs-CZ"/>
              </w:rPr>
              <w:fldChar w:fldCharType="end"/>
            </w:r>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ins w:id="42" w:author="Autor">
              <w:r w:rsidR="005A6098">
                <w:rPr>
                  <w:sz w:val="22"/>
                  <w:szCs w:val="22"/>
                  <w:lang w:eastAsia="cs-CZ"/>
                </w:rPr>
                <w:t xml:space="preserve"> </w:t>
              </w:r>
            </w:ins>
          </w:p>
          <w:p w14:paraId="57CB1DD3" w14:textId="593ED4F8" w:rsidR="00EA5920" w:rsidRDefault="00EA5920" w:rsidP="00012172">
            <w:pPr>
              <w:jc w:val="both"/>
              <w:rPr>
                <w:ins w:id="43" w:author="Autor"/>
                <w:sz w:val="22"/>
                <w:szCs w:val="22"/>
                <w:lang w:eastAsia="cs-CZ"/>
              </w:rPr>
            </w:pPr>
          </w:p>
          <w:p w14:paraId="5029A639" w14:textId="1E8CE27E" w:rsidR="00BB65E5" w:rsidRPr="00AB2DF3" w:rsidDel="00423634" w:rsidRDefault="005A6098" w:rsidP="00012172">
            <w:pPr>
              <w:jc w:val="both"/>
              <w:rPr>
                <w:sz w:val="22"/>
                <w:szCs w:val="22"/>
                <w:lang w:eastAsia="cs-CZ"/>
              </w:rPr>
            </w:pPr>
            <w:ins w:id="44" w:author="Autor">
              <w:r>
                <w:rPr>
                  <w:sz w:val="22"/>
                  <w:szCs w:val="22"/>
                  <w:lang w:eastAsia="cs-CZ"/>
                </w:rPr>
                <w:t xml:space="preserve">Finančná oprava podľa tohto typu porušenia </w:t>
              </w:r>
              <w:r w:rsidR="00EA5920">
                <w:rPr>
                  <w:sz w:val="22"/>
                  <w:szCs w:val="22"/>
                  <w:lang w:eastAsia="cs-CZ"/>
                </w:rPr>
                <w:t xml:space="preserve">sa v prípade zákaziek podľa predchádzajúceho odseku neuplatní, ak </w:t>
              </w:r>
              <w:r w:rsidR="00EA5920" w:rsidRPr="00EA5920">
                <w:rPr>
                  <w:sz w:val="22"/>
                  <w:szCs w:val="22"/>
                  <w:lang w:eastAsia="cs-CZ"/>
                </w:rPr>
                <w:t xml:space="preserve">prijímateľ oslovil s výzvou na predkladanie ponúk, resp. identifikoval (napr. cez webové rozhranie) </w:t>
              </w:r>
              <w:r w:rsidR="00EA5920">
                <w:rPr>
                  <w:sz w:val="22"/>
                  <w:szCs w:val="22"/>
                  <w:lang w:eastAsia="cs-CZ"/>
                </w:rPr>
                <w:t xml:space="preserve">min. troch vybraných </w:t>
              </w:r>
              <w:r w:rsidR="00EA5920" w:rsidRPr="00EA5920">
                <w:rPr>
                  <w:sz w:val="22"/>
                  <w:szCs w:val="22"/>
                  <w:lang w:eastAsia="cs-CZ"/>
                </w:rPr>
                <w:t>záujemcov</w:t>
              </w:r>
              <w:r w:rsidR="00EA5920">
                <w:rPr>
                  <w:sz w:val="22"/>
                  <w:szCs w:val="22"/>
                  <w:lang w:eastAsia="cs-CZ"/>
                </w:rPr>
                <w:t>.</w:t>
              </w:r>
              <w:del w:id="45" w:author="Autor">
                <w:r w:rsidDel="00EA5920">
                  <w:rPr>
                    <w:sz w:val="22"/>
                    <w:szCs w:val="22"/>
                    <w:lang w:eastAsia="cs-CZ"/>
                  </w:rPr>
                  <w:delText xml:space="preserve">sa uplatní </w:delText>
                </w:r>
                <w:r w:rsidR="00012172" w:rsidDel="00EA5920">
                  <w:rPr>
                    <w:sz w:val="22"/>
                    <w:szCs w:val="22"/>
                    <w:lang w:eastAsia="cs-CZ"/>
                  </w:rPr>
                  <w:delText xml:space="preserve">aj </w:delText>
                </w:r>
                <w:r w:rsidDel="00EA5920">
                  <w:rPr>
                    <w:sz w:val="22"/>
                    <w:szCs w:val="22"/>
                    <w:lang w:eastAsia="cs-CZ"/>
                  </w:rPr>
                  <w:delText>v tých prípadoch, ak prijímateľ neoslovil s výzvou na predkladanie ponúk</w:delText>
                </w:r>
                <w:r w:rsidR="00012172" w:rsidDel="00EA5920">
                  <w:rPr>
                    <w:sz w:val="22"/>
                    <w:szCs w:val="22"/>
                    <w:lang w:eastAsia="cs-CZ"/>
                  </w:rPr>
                  <w:delText>, resp.</w:delText>
                </w:r>
                <w:r w:rsidDel="00EA5920">
                  <w:rPr>
                    <w:sz w:val="22"/>
                    <w:szCs w:val="22"/>
                    <w:lang w:eastAsia="cs-CZ"/>
                  </w:rPr>
                  <w:delText xml:space="preserve"> alebo neidentifikoval (napr. cez webové rozhranie) </w:delText>
                </w:r>
                <w:r w:rsidR="00012172" w:rsidDel="00EA5920">
                  <w:rPr>
                    <w:sz w:val="22"/>
                    <w:szCs w:val="22"/>
                    <w:lang w:eastAsia="cs-CZ"/>
                  </w:rPr>
                  <w:delText xml:space="preserve">iba dvoch </w:delText>
                </w:r>
                <w:r w:rsidDel="00EA5920">
                  <w:rPr>
                    <w:sz w:val="22"/>
                    <w:szCs w:val="22"/>
                    <w:lang w:eastAsia="cs-CZ"/>
                  </w:rPr>
                  <w:delText>min. troch vybraných záujemcov</w:delText>
                </w:r>
                <w:r w:rsidR="00012172" w:rsidDel="00EA5920">
                  <w:rPr>
                    <w:sz w:val="22"/>
                    <w:szCs w:val="22"/>
                    <w:lang w:eastAsia="cs-CZ"/>
                  </w:rPr>
                  <w:delText>, pričom na relevantnom trhu bolo možné osloviť/identifikovať min. troch záujemcov.</w:delText>
                </w:r>
                <w:r w:rsidDel="00012172">
                  <w:rPr>
                    <w:sz w:val="22"/>
                    <w:szCs w:val="22"/>
                    <w:lang w:eastAsia="cs-CZ"/>
                  </w:rPr>
                  <w:delText>.</w:delText>
                </w:r>
              </w:del>
            </w:ins>
          </w:p>
        </w:tc>
        <w:tc>
          <w:tcPr>
            <w:tcW w:w="2552" w:type="dxa"/>
            <w:shd w:val="clear" w:color="auto" w:fill="auto"/>
            <w:tcPrChange w:id="46" w:author="Autor">
              <w:tcPr>
                <w:tcW w:w="2552" w:type="dxa"/>
                <w:shd w:val="clear" w:color="auto" w:fill="auto"/>
              </w:tcPr>
            </w:tcPrChange>
          </w:tcPr>
          <w:p w14:paraId="68DAC101" w14:textId="77777777" w:rsidR="00BB65E5" w:rsidRDefault="00BB65E5" w:rsidP="008F28A2">
            <w:pPr>
              <w:jc w:val="both"/>
              <w:rPr>
                <w:sz w:val="22"/>
                <w:szCs w:val="22"/>
                <w:lang w:eastAsia="cs-CZ"/>
              </w:rPr>
            </w:pPr>
            <w:r>
              <w:rPr>
                <w:sz w:val="22"/>
                <w:szCs w:val="22"/>
                <w:lang w:eastAsia="cs-CZ"/>
              </w:rPr>
              <w:t>10 %</w:t>
            </w: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100FE31A"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del w:id="47" w:author="Autor">
              <w:r w:rsidDel="009E0F11">
                <w:rPr>
                  <w:sz w:val="22"/>
                  <w:szCs w:val="22"/>
                  <w:lang w:eastAsia="cs-CZ"/>
                </w:rPr>
                <w:delText xml:space="preserve"> </w:delText>
              </w:r>
            </w:del>
            <w:ins w:id="48" w:author="Autor">
              <w:r w:rsidR="009E0F11">
                <w:rPr>
                  <w:sz w:val="22"/>
                  <w:szCs w:val="22"/>
                  <w:lang w:eastAsia="cs-CZ"/>
                </w:rPr>
                <w:t>, ktoré neboli korektne zverejnené na webovom sídle prijímateľa alebo inom vhodnom webovom sídle</w:t>
              </w:r>
            </w:ins>
            <w:del w:id="49" w:author="Autor">
              <w:r w:rsidDel="009E0F11">
                <w:rPr>
                  <w:sz w:val="22"/>
                  <w:szCs w:val="22"/>
                  <w:lang w:eastAsia="cs-CZ"/>
                </w:rPr>
                <w:delText xml:space="preserve">do </w:delText>
              </w:r>
              <w:r w:rsidR="0077158C" w:rsidDel="009E0F11">
                <w:rPr>
                  <w:sz w:val="22"/>
                  <w:szCs w:val="22"/>
                  <w:lang w:eastAsia="cs-CZ"/>
                </w:rPr>
                <w:delText>5</w:delText>
              </w:r>
              <w:r w:rsidDel="009E0F11">
                <w:rPr>
                  <w:sz w:val="22"/>
                  <w:szCs w:val="22"/>
                  <w:lang w:eastAsia="cs-CZ"/>
                </w:rPr>
                <w:delText xml:space="preserve">0 000 EUR, </w:delText>
              </w:r>
              <w:r w:rsidRPr="00AB2DF3" w:rsidDel="009E0F11">
                <w:rPr>
                  <w:sz w:val="22"/>
                  <w:szCs w:val="22"/>
                  <w:lang w:eastAsia="cs-CZ"/>
                </w:rPr>
                <w:delText xml:space="preserve">čím sa vyhol </w:delText>
              </w:r>
              <w:r w:rsidDel="009E0F11">
                <w:rPr>
                  <w:sz w:val="22"/>
                  <w:szCs w:val="22"/>
                  <w:lang w:eastAsia="cs-CZ"/>
                </w:rPr>
                <w:delText>postupom zadávania zákazky, ktoré sú spojené s povinnosťou zverejňovania oznámenia o vyhlásení VO/výzvy na predkladanie ponúk</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7777777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3F436F6E" w14:textId="77777777" w:rsidR="006A38D5" w:rsidRDefault="006A38D5" w:rsidP="00717AC2">
            <w:pPr>
              <w:jc w:val="both"/>
              <w:rPr>
                <w:sz w:val="22"/>
                <w:szCs w:val="22"/>
                <w:lang w:eastAsia="cs-CZ"/>
              </w:rPr>
            </w:pPr>
          </w:p>
          <w:p w14:paraId="1916AFD9" w14:textId="77777777"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lastRenderedPageBreak/>
              <w:t xml:space="preserve">o zverejnení zaslaná na mailový kontakt zakazkycko@vlada.gov.sk </w:t>
            </w:r>
          </w:p>
          <w:p w14:paraId="1664C5FE" w14:textId="77777777" w:rsidR="006A38D5" w:rsidRDefault="006A38D5" w:rsidP="00717AC2">
            <w:pPr>
              <w:jc w:val="both"/>
              <w:rPr>
                <w:sz w:val="22"/>
                <w:szCs w:val="22"/>
                <w:lang w:eastAsia="cs-CZ"/>
              </w:rPr>
            </w:pP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01E11442" w:rsidR="006A38D5" w:rsidRDefault="006A38D5" w:rsidP="00717AC2">
            <w:pPr>
              <w:jc w:val="both"/>
              <w:rPr>
                <w:sz w:val="22"/>
                <w:szCs w:val="22"/>
                <w:lang w:eastAsia="cs-CZ"/>
              </w:rPr>
            </w:pPr>
            <w:del w:id="50" w:author="Autor">
              <w:r w:rsidRPr="00B46058" w:rsidDel="009E0F11">
                <w:rPr>
                  <w:sz w:val="22"/>
                  <w:szCs w:val="22"/>
                  <w:lang w:eastAsia="cs-CZ"/>
                </w:rPr>
                <w:delTex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delText>
              </w:r>
              <w:r w:rsidDel="009E0F11">
                <w:rPr>
                  <w:sz w:val="22"/>
                  <w:szCs w:val="22"/>
                  <w:lang w:eastAsia="cs-CZ"/>
                </w:rPr>
                <w:delText xml:space="preserve"> alebo viac</w:delText>
              </w:r>
              <w:r w:rsidRPr="00B46058" w:rsidDel="009E0F11">
                <w:rPr>
                  <w:sz w:val="22"/>
                  <w:szCs w:val="22"/>
                  <w:lang w:eastAsia="cs-CZ"/>
                </w:rPr>
                <w:delText xml:space="preserve"> zákaz</w:delText>
              </w:r>
              <w:r w:rsidDel="009E0F11">
                <w:rPr>
                  <w:sz w:val="22"/>
                  <w:szCs w:val="22"/>
                  <w:lang w:eastAsia="cs-CZ"/>
                </w:rPr>
                <w:delText>iek</w:delText>
              </w:r>
              <w:r w:rsidRPr="00B46058" w:rsidDel="009E0F11">
                <w:rPr>
                  <w:sz w:val="22"/>
                  <w:szCs w:val="22"/>
                  <w:lang w:eastAsia="cs-CZ"/>
                </w:rPr>
                <w:delText xml:space="preserve"> v hodnote do 100 000 eur, resp. namiesto zákazky s nízkou hodnotou nad </w:delText>
              </w:r>
              <w:r w:rsidR="0077158C" w:rsidDel="009E0F11">
                <w:rPr>
                  <w:sz w:val="22"/>
                  <w:szCs w:val="22"/>
                  <w:lang w:eastAsia="cs-CZ"/>
                </w:rPr>
                <w:delText>5</w:delText>
              </w:r>
              <w:r w:rsidRPr="00B46058" w:rsidDel="009E0F11">
                <w:rPr>
                  <w:sz w:val="22"/>
                  <w:szCs w:val="22"/>
                  <w:lang w:eastAsia="cs-CZ"/>
                </w:rPr>
                <w:delText xml:space="preserve">0 000 eur, realizoval 2 </w:delText>
              </w:r>
              <w:r w:rsidDel="009E0F11">
                <w:rPr>
                  <w:sz w:val="22"/>
                  <w:szCs w:val="22"/>
                  <w:lang w:eastAsia="cs-CZ"/>
                </w:rPr>
                <w:delText xml:space="preserve">alebo viac </w:delText>
              </w:r>
              <w:r w:rsidRPr="00B46058" w:rsidDel="009E0F11">
                <w:rPr>
                  <w:sz w:val="22"/>
                  <w:szCs w:val="22"/>
                  <w:lang w:eastAsia="cs-CZ"/>
                </w:rPr>
                <w:delText>zákaz</w:delText>
              </w:r>
              <w:r w:rsidDel="009E0F11">
                <w:rPr>
                  <w:sz w:val="22"/>
                  <w:szCs w:val="22"/>
                  <w:lang w:eastAsia="cs-CZ"/>
                </w:rPr>
                <w:delText xml:space="preserve">iek do </w:delText>
              </w:r>
              <w:r w:rsidR="0077158C" w:rsidDel="009E0F11">
                <w:rPr>
                  <w:sz w:val="22"/>
                  <w:szCs w:val="22"/>
                  <w:lang w:eastAsia="cs-CZ"/>
                </w:rPr>
                <w:delText>5</w:delText>
              </w:r>
              <w:r w:rsidDel="009E0F11">
                <w:rPr>
                  <w:sz w:val="22"/>
                  <w:szCs w:val="22"/>
                  <w:lang w:eastAsia="cs-CZ"/>
                </w:rPr>
                <w:delText xml:space="preserve">0 000 eur.   </w:delText>
              </w:r>
            </w:del>
          </w:p>
        </w:tc>
        <w:tc>
          <w:tcPr>
            <w:tcW w:w="2552" w:type="dxa"/>
            <w:shd w:val="clear" w:color="auto" w:fill="auto"/>
          </w:tcPr>
          <w:p w14:paraId="134D64D6" w14:textId="4B735024" w:rsidR="006A38D5" w:rsidRPr="00AB2DF3" w:rsidRDefault="006A38D5" w:rsidP="00C214CE">
            <w:pPr>
              <w:jc w:val="both"/>
              <w:rPr>
                <w:sz w:val="22"/>
                <w:szCs w:val="22"/>
                <w:lang w:eastAsia="cs-CZ"/>
              </w:rPr>
            </w:pPr>
            <w:del w:id="51" w:author="Autor">
              <w:r w:rsidDel="009E0F11">
                <w:rPr>
                  <w:sz w:val="22"/>
                  <w:szCs w:val="22"/>
                  <w:lang w:eastAsia="cs-CZ"/>
                </w:rPr>
                <w:delText>10 %</w:delText>
              </w:r>
              <w:r w:rsidDel="009E0F11">
                <w:delText xml:space="preserve"> </w:delText>
              </w:r>
              <w:r w:rsidRPr="006A38D5" w:rsidDel="009E0F11">
                <w:rPr>
                  <w:sz w:val="22"/>
                  <w:szCs w:val="22"/>
                  <w:lang w:eastAsia="cs-CZ"/>
                </w:rPr>
                <w:delText>vzťahuje sa na každú z rozdelených zákaziek</w:delText>
              </w:r>
            </w:del>
          </w:p>
        </w:tc>
      </w:tr>
      <w:tr w:rsidR="00C361C3" w:rsidRPr="00AB2DF3" w14:paraId="451EAA7B" w14:textId="77777777" w:rsidTr="00C361C3">
        <w:trPr>
          <w:trHeight w:val="503"/>
        </w:trPr>
        <w:tc>
          <w:tcPr>
            <w:tcW w:w="675" w:type="dxa"/>
            <w:vMerge w:val="restart"/>
            <w:shd w:val="clear" w:color="auto" w:fill="auto"/>
            <w:vAlign w:val="center"/>
          </w:tcPr>
          <w:p w14:paraId="04B5BBF6" w14:textId="77777777"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14:paraId="3AA66F22" w14:textId="77777777"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1E023815" w14:textId="77777777" w:rsidR="00C361C3" w:rsidRDefault="00C361C3" w:rsidP="00C361C3">
            <w:pPr>
              <w:jc w:val="both"/>
              <w:rPr>
                <w:sz w:val="22"/>
                <w:szCs w:val="22"/>
                <w:lang w:eastAsia="cs-CZ"/>
              </w:rPr>
            </w:pPr>
          </w:p>
        </w:tc>
        <w:tc>
          <w:tcPr>
            <w:tcW w:w="2552" w:type="dxa"/>
            <w:shd w:val="clear" w:color="auto" w:fill="auto"/>
          </w:tcPr>
          <w:p w14:paraId="562E311B" w14:textId="77777777" w:rsidR="00C361C3" w:rsidRDefault="00C361C3" w:rsidP="002550C0">
            <w:pPr>
              <w:jc w:val="both"/>
              <w:rPr>
                <w:sz w:val="22"/>
                <w:szCs w:val="22"/>
                <w:lang w:eastAsia="cs-CZ"/>
              </w:rPr>
            </w:pPr>
            <w:r>
              <w:rPr>
                <w:sz w:val="22"/>
                <w:szCs w:val="22"/>
                <w:lang w:eastAsia="cs-CZ"/>
              </w:rPr>
              <w:t>25 %</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4AAC42BE" w14:textId="77777777"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D893F00" w14:textId="77777777" w:rsidR="009A4802" w:rsidRPr="00DB4BA0" w:rsidRDefault="009A4802" w:rsidP="00C361C3">
            <w:pPr>
              <w:jc w:val="both"/>
              <w:rPr>
                <w:sz w:val="22"/>
                <w:szCs w:val="22"/>
                <w:lang w:eastAsia="cs-CZ"/>
              </w:rPr>
            </w:pPr>
          </w:p>
        </w:tc>
        <w:tc>
          <w:tcPr>
            <w:tcW w:w="2552" w:type="dxa"/>
            <w:shd w:val="clear" w:color="auto" w:fill="auto"/>
          </w:tcPr>
          <w:p w14:paraId="2542C3E2" w14:textId="77777777" w:rsidR="00C361C3" w:rsidRDefault="00C361C3" w:rsidP="002550C0">
            <w:pPr>
              <w:jc w:val="both"/>
              <w:rPr>
                <w:sz w:val="22"/>
                <w:szCs w:val="22"/>
                <w:lang w:eastAsia="cs-CZ"/>
              </w:rPr>
            </w:pPr>
            <w:r>
              <w:rPr>
                <w:sz w:val="22"/>
                <w:szCs w:val="22"/>
                <w:lang w:eastAsia="cs-CZ"/>
              </w:rPr>
              <w:t>10 %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lastRenderedPageBreak/>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7777777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lastRenderedPageBreak/>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w:t>
            </w:r>
            <w:r>
              <w:rPr>
                <w:sz w:val="22"/>
                <w:szCs w:val="22"/>
                <w:lang w:eastAsia="cs-CZ"/>
              </w:rPr>
              <w:lastRenderedPageBreak/>
              <w:t>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lastRenderedPageBreak/>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lastRenderedPageBreak/>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xml:space="preserve">, čo môže ovplyvniť </w:t>
            </w:r>
            <w:r w:rsidR="00C10BB2">
              <w:rPr>
                <w:sz w:val="22"/>
                <w:szCs w:val="22"/>
                <w:lang w:eastAsia="cs-CZ"/>
              </w:rPr>
              <w:lastRenderedPageBreak/>
              <w:t>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lastRenderedPageBreak/>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77777777"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80F3DA9" w14:textId="77777777"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6BBD37A9" w14:textId="77777777"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777777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236498F3" w14:textId="77777777" w:rsidR="00E5186C" w:rsidRDefault="00E5186C" w:rsidP="00E5186C">
            <w:pPr>
              <w:jc w:val="both"/>
              <w:rPr>
                <w:sz w:val="22"/>
                <w:szCs w:val="22"/>
              </w:rPr>
            </w:pPr>
          </w:p>
          <w:p w14:paraId="654C5779" w14:textId="77777777"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3CC4BBD0" w14:textId="77777777" w:rsidR="00E5186C" w:rsidRPr="002550C0" w:rsidRDefault="00E5186C" w:rsidP="00E5186C">
            <w:pPr>
              <w:jc w:val="both"/>
              <w:rPr>
                <w:sz w:val="22"/>
                <w:szCs w:val="22"/>
              </w:rPr>
            </w:pPr>
            <w:r>
              <w:rPr>
                <w:sz w:val="22"/>
                <w:szCs w:val="22"/>
              </w:rPr>
              <w:t>5</w:t>
            </w:r>
            <w:r w:rsidRPr="00E5186C">
              <w:rPr>
                <w:sz w:val="22"/>
                <w:szCs w:val="22"/>
              </w:rPr>
              <w:t xml:space="preserve"> % </w:t>
            </w:r>
          </w:p>
        </w:tc>
      </w:tr>
      <w:tr w:rsidR="00EA5920" w:rsidRPr="00AB2DF3" w14:paraId="10EDF81F" w14:textId="77777777" w:rsidTr="00B93063">
        <w:trPr>
          <w:trHeight w:val="5970"/>
        </w:trPr>
        <w:tc>
          <w:tcPr>
            <w:tcW w:w="675" w:type="dxa"/>
            <w:shd w:val="clear" w:color="auto" w:fill="auto"/>
          </w:tcPr>
          <w:p w14:paraId="7997E508" w14:textId="77777777" w:rsidR="00EA5920" w:rsidRDefault="00EA5920" w:rsidP="006E2E76">
            <w:pPr>
              <w:jc w:val="center"/>
              <w:rPr>
                <w:sz w:val="22"/>
                <w:szCs w:val="22"/>
              </w:rPr>
            </w:pPr>
          </w:p>
          <w:p w14:paraId="533A51C0" w14:textId="77777777" w:rsidR="00EA5920" w:rsidRDefault="00EA5920" w:rsidP="006E2E76">
            <w:pPr>
              <w:jc w:val="center"/>
              <w:rPr>
                <w:sz w:val="22"/>
                <w:szCs w:val="22"/>
              </w:rPr>
            </w:pPr>
          </w:p>
          <w:p w14:paraId="7F5F17AD" w14:textId="77777777" w:rsidR="00EA5920" w:rsidRDefault="00EA5920" w:rsidP="006E2E76">
            <w:pPr>
              <w:jc w:val="center"/>
              <w:rPr>
                <w:sz w:val="22"/>
                <w:szCs w:val="22"/>
              </w:rPr>
            </w:pPr>
          </w:p>
          <w:p w14:paraId="7E1C3B62" w14:textId="77777777" w:rsidR="00EA5920" w:rsidRDefault="00EA5920" w:rsidP="006E2E76">
            <w:pPr>
              <w:jc w:val="center"/>
              <w:rPr>
                <w:sz w:val="22"/>
                <w:szCs w:val="22"/>
              </w:rPr>
            </w:pPr>
          </w:p>
          <w:p w14:paraId="1C1F2267" w14:textId="77777777" w:rsidR="00EA5920" w:rsidRDefault="00EA5920" w:rsidP="006E2E76">
            <w:pPr>
              <w:jc w:val="center"/>
              <w:rPr>
                <w:sz w:val="22"/>
                <w:szCs w:val="22"/>
              </w:rPr>
            </w:pPr>
          </w:p>
          <w:p w14:paraId="7177905F" w14:textId="77777777" w:rsidR="00EA5920" w:rsidRDefault="00EA5920" w:rsidP="006E2E76">
            <w:pPr>
              <w:jc w:val="center"/>
              <w:rPr>
                <w:sz w:val="22"/>
                <w:szCs w:val="22"/>
              </w:rPr>
            </w:pPr>
          </w:p>
          <w:p w14:paraId="12EA8D3E" w14:textId="77777777" w:rsidR="00EA5920" w:rsidRDefault="00EA5920" w:rsidP="006E2E76">
            <w:pPr>
              <w:jc w:val="center"/>
              <w:rPr>
                <w:sz w:val="22"/>
                <w:szCs w:val="22"/>
              </w:rPr>
            </w:pPr>
          </w:p>
          <w:p w14:paraId="4B393966" w14:textId="77777777" w:rsidR="00EA5920" w:rsidRDefault="00EA5920" w:rsidP="006E2E76">
            <w:pPr>
              <w:jc w:val="center"/>
              <w:rPr>
                <w:sz w:val="22"/>
                <w:szCs w:val="22"/>
              </w:rPr>
            </w:pPr>
          </w:p>
          <w:p w14:paraId="6D5BC888" w14:textId="77777777" w:rsidR="00EA5920" w:rsidRDefault="00EA5920" w:rsidP="006E2E76">
            <w:pPr>
              <w:jc w:val="center"/>
              <w:rPr>
                <w:sz w:val="22"/>
                <w:szCs w:val="22"/>
              </w:rPr>
            </w:pPr>
          </w:p>
          <w:p w14:paraId="7528F85F" w14:textId="77777777" w:rsidR="00EA5920" w:rsidRDefault="00EA5920" w:rsidP="006E2E76">
            <w:pPr>
              <w:jc w:val="center"/>
              <w:rPr>
                <w:sz w:val="22"/>
                <w:szCs w:val="22"/>
              </w:rPr>
            </w:pPr>
          </w:p>
          <w:p w14:paraId="3FCD552A" w14:textId="77777777" w:rsidR="00EA5920" w:rsidRPr="00AB2DF3" w:rsidRDefault="00EA5920"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42035873" w:rsidR="00EA5920" w:rsidRPr="00AB2DF3" w:rsidRDefault="00EA5920" w:rsidP="006E2E76">
            <w:pPr>
              <w:jc w:val="both"/>
              <w:rPr>
                <w:sz w:val="22"/>
                <w:szCs w:val="22"/>
                <w:lang w:eastAsia="cs-CZ"/>
              </w:rPr>
            </w:pPr>
            <w:r w:rsidRPr="002550C0">
              <w:rPr>
                <w:sz w:val="22"/>
                <w:szCs w:val="22"/>
              </w:rPr>
              <w:t xml:space="preserve">Nezaslanie výzvy na predkladanie ponúk </w:t>
            </w:r>
            <w:ins w:id="52" w:author="Autor">
              <w:r>
                <w:rPr>
                  <w:sz w:val="22"/>
                  <w:szCs w:val="22"/>
                </w:rPr>
                <w:t xml:space="preserve">alebo neidentifikovanie </w:t>
              </w:r>
            </w:ins>
            <w:r w:rsidRPr="002550C0">
              <w:rPr>
                <w:sz w:val="22"/>
                <w:szCs w:val="22"/>
              </w:rPr>
              <w:t>minimálne tro</w:t>
            </w:r>
            <w:ins w:id="53" w:author="Autor">
              <w:r>
                <w:rPr>
                  <w:sz w:val="22"/>
                  <w:szCs w:val="22"/>
                </w:rPr>
                <w:t>ch</w:t>
              </w:r>
            </w:ins>
            <w:del w:id="54" w:author="Autor">
              <w:r w:rsidRPr="002550C0" w:rsidDel="006A73BD">
                <w:rPr>
                  <w:sz w:val="22"/>
                  <w:szCs w:val="22"/>
                </w:rPr>
                <w:delText>m</w:delText>
              </w:r>
            </w:del>
            <w:r w:rsidRPr="002550C0">
              <w:rPr>
                <w:sz w:val="22"/>
                <w:szCs w:val="22"/>
              </w:rPr>
              <w:t xml:space="preserve"> vybraný</w:t>
            </w:r>
            <w:ins w:id="55" w:author="Autor">
              <w:r w:rsidR="00BE1371">
                <w:rPr>
                  <w:sz w:val="22"/>
                  <w:szCs w:val="22"/>
                </w:rPr>
                <w:t>ch</w:t>
              </w:r>
            </w:ins>
            <w:del w:id="56" w:author="Autor">
              <w:r w:rsidRPr="002550C0" w:rsidDel="00BE1371">
                <w:rPr>
                  <w:sz w:val="22"/>
                  <w:szCs w:val="22"/>
                </w:rPr>
                <w:delText>m</w:delText>
              </w:r>
            </w:del>
            <w:r w:rsidRPr="002550C0">
              <w:rPr>
                <w:sz w:val="22"/>
                <w:szCs w:val="22"/>
              </w:rPr>
              <w:t xml:space="preserve"> záujemco</w:t>
            </w:r>
            <w:ins w:id="57" w:author="Autor">
              <w:r>
                <w:rPr>
                  <w:sz w:val="22"/>
                  <w:szCs w:val="22"/>
                </w:rPr>
                <w:t>v</w:t>
              </w:r>
            </w:ins>
            <w:del w:id="58" w:author="Autor">
              <w:r w:rsidRPr="002550C0" w:rsidDel="006A73BD">
                <w:rPr>
                  <w:sz w:val="22"/>
                  <w:szCs w:val="22"/>
                </w:rPr>
                <w:delText>m</w:delText>
              </w:r>
            </w:del>
            <w:r w:rsidRPr="002550C0">
              <w:rPr>
                <w:sz w:val="22"/>
                <w:szCs w:val="22"/>
              </w:rPr>
              <w:t>/potenciálny</w:t>
            </w:r>
            <w:ins w:id="59" w:author="Autor">
              <w:r>
                <w:rPr>
                  <w:sz w:val="22"/>
                  <w:szCs w:val="22"/>
                </w:rPr>
                <w:t>ch</w:t>
              </w:r>
            </w:ins>
            <w:del w:id="60" w:author="Autor">
              <w:r w:rsidRPr="002550C0" w:rsidDel="006A73BD">
                <w:rPr>
                  <w:sz w:val="22"/>
                  <w:szCs w:val="22"/>
                </w:rPr>
                <w:delText>m</w:delText>
              </w:r>
            </w:del>
            <w:r w:rsidRPr="002550C0">
              <w:rPr>
                <w:sz w:val="22"/>
                <w:szCs w:val="22"/>
              </w:rPr>
              <w:t xml:space="preserve"> dodávateľo</w:t>
            </w:r>
            <w:ins w:id="61" w:author="Autor">
              <w:r w:rsidR="00BE1371">
                <w:rPr>
                  <w:sz w:val="22"/>
                  <w:szCs w:val="22"/>
                </w:rPr>
                <w:t>v</w:t>
              </w:r>
            </w:ins>
            <w:del w:id="62" w:author="Autor">
              <w:r w:rsidRPr="002550C0" w:rsidDel="00BE1371">
                <w:rPr>
                  <w:sz w:val="22"/>
                  <w:szCs w:val="22"/>
                </w:rPr>
                <w:delText>m</w:delText>
              </w:r>
            </w:del>
            <w:r>
              <w:rPr>
                <w:sz w:val="22"/>
                <w:szCs w:val="22"/>
              </w:rPr>
              <w:t>, ktorí sú oprávnení dodať predmet zákazky,</w:t>
            </w:r>
            <w:r w:rsidRPr="002550C0">
              <w:rPr>
                <w:sz w:val="22"/>
                <w:szCs w:val="22"/>
              </w:rPr>
              <w:t xml:space="preserve"> v prípade zákazky s nízkou hodnotou </w:t>
            </w:r>
            <w:del w:id="63" w:author="Autor">
              <w:r w:rsidDel="006A73BD">
                <w:rPr>
                  <w:sz w:val="22"/>
                  <w:szCs w:val="22"/>
                </w:rPr>
                <w:delText xml:space="preserve">do 50 000 eur </w:delText>
              </w:r>
            </w:del>
            <w:r w:rsidRPr="002550C0">
              <w:rPr>
                <w:sz w:val="22"/>
                <w:szCs w:val="22"/>
              </w:rPr>
              <w:t xml:space="preserve">alebo zákazky </w:t>
            </w:r>
            <w:del w:id="64" w:author="Autor">
              <w:r w:rsidDel="006A73BD">
                <w:rPr>
                  <w:sz w:val="22"/>
                  <w:szCs w:val="22"/>
                </w:rPr>
                <w:delText xml:space="preserve">do 100 000 eur </w:delText>
              </w:r>
            </w:del>
            <w:r w:rsidRPr="002550C0">
              <w:rPr>
                <w:sz w:val="22"/>
                <w:szCs w:val="22"/>
              </w:rPr>
              <w:t>zadávanej osobou, ktorej verejný obstarávateľ poskytne 50% a menej finančných prostriedkov na dodanie tovaru, uskutočnenie stavebných prác a poskytnutie služieb z</w:t>
            </w:r>
            <w:del w:id="65" w:author="Autor">
              <w:r w:rsidDel="006A73BD">
                <w:rPr>
                  <w:sz w:val="22"/>
                  <w:szCs w:val="22"/>
                </w:rPr>
                <w:delText> </w:delText>
              </w:r>
            </w:del>
            <w:ins w:id="66" w:author="Autor">
              <w:r>
                <w:rPr>
                  <w:sz w:val="22"/>
                  <w:szCs w:val="22"/>
                </w:rPr>
                <w:t> </w:t>
              </w:r>
            </w:ins>
            <w:r w:rsidRPr="002550C0">
              <w:rPr>
                <w:sz w:val="22"/>
                <w:szCs w:val="22"/>
              </w:rPr>
              <w:t>NFP</w:t>
            </w:r>
            <w:ins w:id="67" w:author="Autor">
              <w:r>
                <w:rPr>
                  <w:sz w:val="22"/>
                  <w:szCs w:val="22"/>
                </w:rPr>
                <w:t>, ak prijímateľ nezverejnil výzvu na predkladanie ponúk na svojom webovom sídle a informáciu o zverejnení nezaslal na mailový kontakt zakazkycko@vlada.gov.sk</w:t>
              </w:r>
            </w:ins>
          </w:p>
        </w:tc>
        <w:tc>
          <w:tcPr>
            <w:tcW w:w="7087" w:type="dxa"/>
            <w:shd w:val="clear" w:color="auto" w:fill="auto"/>
          </w:tcPr>
          <w:p w14:paraId="62C986C5" w14:textId="2C5831FD" w:rsidR="00EA5920" w:rsidRPr="002550C0" w:rsidRDefault="00EA5920" w:rsidP="006E2E76">
            <w:pPr>
              <w:jc w:val="both"/>
              <w:rPr>
                <w:sz w:val="22"/>
                <w:szCs w:val="22"/>
              </w:rPr>
            </w:pPr>
            <w:r w:rsidRPr="002550C0">
              <w:rPr>
                <w:sz w:val="22"/>
                <w:szCs w:val="22"/>
              </w:rPr>
              <w:t xml:space="preserve">Prijímateľ (verejný obstarávateľ) nezaslal </w:t>
            </w:r>
            <w:del w:id="68" w:author="Autor">
              <w:r w:rsidRPr="002550C0" w:rsidDel="006A73BD">
                <w:rPr>
                  <w:sz w:val="22"/>
                  <w:szCs w:val="22"/>
                </w:rPr>
                <w:delText>v súlade s kapitol</w:delText>
              </w:r>
              <w:r w:rsidDel="006A73BD">
                <w:rPr>
                  <w:sz w:val="22"/>
                  <w:szCs w:val="22"/>
                </w:rPr>
                <w:delText>ou</w:delText>
              </w:r>
              <w:r w:rsidRPr="002550C0" w:rsidDel="006A73BD">
                <w:rPr>
                  <w:sz w:val="22"/>
                  <w:szCs w:val="22"/>
                </w:rPr>
                <w:delText xml:space="preserve"> 3.3.7.2.5.2 Systému riadenia EŠIF </w:delText>
              </w:r>
            </w:del>
            <w:r w:rsidRPr="002550C0">
              <w:rPr>
                <w:sz w:val="22"/>
                <w:szCs w:val="22"/>
              </w:rPr>
              <w:t>výzvu na predkladanie ponúk minimálne trom vybraným záujemcom v prípade zákaziek s nízkou hodnotou</w:t>
            </w:r>
            <w:del w:id="69" w:author="Autor">
              <w:r w:rsidDel="006A73BD">
                <w:rPr>
                  <w:sz w:val="22"/>
                  <w:szCs w:val="22"/>
                </w:rPr>
                <w:delText xml:space="preserve"> do 50 000 eur</w:delText>
              </w:r>
            </w:del>
            <w:r>
              <w:rPr>
                <w:sz w:val="22"/>
                <w:szCs w:val="22"/>
              </w:rPr>
              <w:t>,</w:t>
            </w:r>
            <w:r w:rsidRPr="009509F4">
              <w:rPr>
                <w:sz w:val="22"/>
                <w:szCs w:val="22"/>
              </w:rPr>
              <w:t xml:space="preserve"> resp. neidentifikoval minimálne troch potenciálnych dodávateľov (napr. cez webové rozhranie)</w:t>
            </w:r>
            <w:ins w:id="70" w:author="Autor">
              <w:r>
                <w:rPr>
                  <w:sz w:val="22"/>
                  <w:szCs w:val="22"/>
                </w:rPr>
                <w:t xml:space="preserve"> a </w:t>
              </w:r>
              <w:r w:rsidRPr="006A73BD">
                <w:rPr>
                  <w:sz w:val="22"/>
                  <w:szCs w:val="22"/>
                </w:rPr>
                <w:t>nezverejnil výzvu na predkladanie ponúk na svojom webovom sídle a informáciu o zverejnení nezaslal na mailový kontakt zakazkycko@vlada.gov.sk</w:t>
              </w:r>
            </w:ins>
            <w:del w:id="71" w:author="Autor">
              <w:r w:rsidDel="006A73BD">
                <w:rPr>
                  <w:sz w:val="22"/>
                  <w:szCs w:val="22"/>
                </w:rPr>
                <w:delText>.</w:delText>
              </w:r>
            </w:del>
          </w:p>
          <w:p w14:paraId="68442648" w14:textId="77777777" w:rsidR="00EA5920" w:rsidRPr="002550C0" w:rsidRDefault="00EA5920" w:rsidP="006E2E76">
            <w:pPr>
              <w:jc w:val="both"/>
              <w:rPr>
                <w:sz w:val="22"/>
                <w:szCs w:val="22"/>
              </w:rPr>
            </w:pPr>
          </w:p>
          <w:p w14:paraId="197D7585" w14:textId="67D35EEE" w:rsidR="00EA5920" w:rsidRDefault="00EA5920"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ins w:id="72" w:author="Autor">
              <w:r>
                <w:rPr>
                  <w:sz w:val="22"/>
                  <w:szCs w:val="22"/>
                  <w:lang w:eastAsia="cs-CZ"/>
                </w:rPr>
                <w:t xml:space="preserve">tohto typu </w:t>
              </w:r>
            </w:ins>
            <w:r>
              <w:rPr>
                <w:sz w:val="22"/>
                <w:szCs w:val="22"/>
                <w:lang w:eastAsia="cs-CZ"/>
              </w:rPr>
              <w:t>zákaziek</w:t>
            </w:r>
            <w:del w:id="73" w:author="Autor">
              <w:r w:rsidDel="006A73BD">
                <w:rPr>
                  <w:sz w:val="22"/>
                  <w:szCs w:val="22"/>
                  <w:lang w:eastAsia="cs-CZ"/>
                </w:rPr>
                <w:delText xml:space="preserve"> do 100 000 eur</w:delText>
              </w:r>
            </w:del>
            <w:r>
              <w:rPr>
                <w:sz w:val="22"/>
                <w:szCs w:val="22"/>
                <w:lang w:eastAsia="cs-CZ"/>
              </w:rPr>
              <w:t>,</w:t>
            </w:r>
            <w:r w:rsidRPr="009509F4">
              <w:rPr>
                <w:sz w:val="22"/>
                <w:szCs w:val="22"/>
                <w:lang w:eastAsia="cs-CZ"/>
              </w:rPr>
              <w:t xml:space="preserve"> resp. neidentifikoval minimálne troch potenciálnych dodávateľov (napr. cez webové rozhranie)</w:t>
            </w:r>
            <w:ins w:id="74" w:author="Autor">
              <w:r>
                <w:rPr>
                  <w:sz w:val="22"/>
                  <w:szCs w:val="22"/>
                  <w:lang w:eastAsia="cs-CZ"/>
                </w:rPr>
                <w:t xml:space="preserve"> </w:t>
              </w:r>
              <w:r w:rsidRPr="006A73BD">
                <w:rPr>
                  <w:sz w:val="22"/>
                  <w:szCs w:val="22"/>
                  <w:lang w:eastAsia="cs-CZ"/>
                </w:rPr>
                <w:t>a nezverejnil výzvu na predkladanie ponúk na svojom webovom sídle a informáciu o zverejnení nezaslal na mailový kontakt zakazkycko@vlada.gov.sk</w:t>
              </w:r>
            </w:ins>
            <w:del w:id="75" w:author="Autor">
              <w:r w:rsidRPr="00AB2DF3" w:rsidDel="006A73BD">
                <w:rPr>
                  <w:sz w:val="22"/>
                  <w:szCs w:val="22"/>
                  <w:lang w:eastAsia="cs-CZ"/>
                </w:rPr>
                <w:delText>.</w:delText>
              </w:r>
            </w:del>
          </w:p>
          <w:p w14:paraId="7D122F3A" w14:textId="77777777" w:rsidR="00EA5920" w:rsidDel="006A73BD" w:rsidRDefault="00EA5920" w:rsidP="006E2E76">
            <w:pPr>
              <w:jc w:val="both"/>
              <w:rPr>
                <w:del w:id="76" w:author="Autor"/>
                <w:sz w:val="22"/>
                <w:szCs w:val="22"/>
                <w:lang w:eastAsia="cs-CZ"/>
              </w:rPr>
            </w:pPr>
          </w:p>
          <w:p w14:paraId="3DAAC1F3" w14:textId="3C91431A" w:rsidR="00EA5920" w:rsidRPr="00AB2DF3" w:rsidDel="006A73BD" w:rsidRDefault="00EA5920" w:rsidP="006E2E76">
            <w:pPr>
              <w:jc w:val="both"/>
              <w:rPr>
                <w:del w:id="77" w:author="Autor"/>
                <w:sz w:val="22"/>
                <w:szCs w:val="22"/>
                <w:lang w:eastAsia="cs-CZ"/>
              </w:rPr>
            </w:pPr>
            <w:del w:id="78" w:author="Autor">
              <w:r w:rsidDel="006A73BD">
                <w:rPr>
                  <w:sz w:val="22"/>
                  <w:szCs w:val="22"/>
                  <w:lang w:eastAsia="cs-CZ"/>
                </w:rPr>
                <w:delText xml:space="preserve">Tento typ porušenia sa aplikuje aj v prípade, že v rámci prieskumu trhu pri zákazke s nízkou hodnotou do 50 000 eur a </w:delText>
              </w:r>
              <w:r w:rsidRPr="00EB00F8" w:rsidDel="006A73BD">
                <w:rPr>
                  <w:sz w:val="22"/>
                  <w:szCs w:val="22"/>
                  <w:lang w:eastAsia="cs-CZ"/>
                </w:rPr>
                <w:delText>zákaz</w:delText>
              </w:r>
              <w:r w:rsidDel="006A73BD">
                <w:rPr>
                  <w:sz w:val="22"/>
                  <w:szCs w:val="22"/>
                  <w:lang w:eastAsia="cs-CZ"/>
                </w:rPr>
                <w:delText xml:space="preserve">ke </w:delText>
              </w:r>
              <w:r w:rsidRPr="00EB00F8" w:rsidDel="006A73BD">
                <w:rPr>
                  <w:sz w:val="22"/>
                  <w:szCs w:val="22"/>
                  <w:lang w:eastAsia="cs-CZ"/>
                </w:rPr>
                <w:delText>zadávanej osobou, ktorej verejný obstarávateľ poskytne 50% a menej finančných prostriedkov z NFP v hodnote do 100 000 eur</w:delText>
              </w:r>
              <w:r w:rsidDel="006A73BD">
                <w:rPr>
                  <w:sz w:val="22"/>
                  <w:szCs w:val="22"/>
                  <w:lang w:eastAsia="cs-CZ"/>
                </w:rPr>
                <w:delText xml:space="preserve"> neboli identifikované cenové ponuky (napr. cez webové rozhranie) minimálne troch záujemcov</w:delText>
              </w:r>
              <w:r w:rsidRPr="00EB00F8" w:rsidDel="006A73BD">
                <w:rPr>
                  <w:sz w:val="22"/>
                  <w:szCs w:val="22"/>
                  <w:lang w:eastAsia="cs-CZ"/>
                </w:rPr>
                <w:delText xml:space="preserve"> </w:delText>
              </w:r>
              <w:r w:rsidDel="006A73BD">
                <w:rPr>
                  <w:sz w:val="22"/>
                  <w:szCs w:val="22"/>
                  <w:lang w:eastAsia="cs-CZ"/>
                </w:rPr>
                <w:delText>(potenciálnych dodávateľov)</w:delText>
              </w:r>
              <w:r w:rsidRPr="00EB00F8" w:rsidDel="006A73BD">
                <w:rPr>
                  <w:sz w:val="22"/>
                  <w:szCs w:val="22"/>
                  <w:lang w:eastAsia="cs-CZ"/>
                </w:rPr>
                <w:delText>.</w:delText>
              </w:r>
            </w:del>
          </w:p>
          <w:p w14:paraId="5ADF671C" w14:textId="77777777" w:rsidR="00EA5920" w:rsidRPr="00AB2DF3" w:rsidRDefault="00EA5920" w:rsidP="006E2E76">
            <w:pPr>
              <w:jc w:val="both"/>
              <w:rPr>
                <w:sz w:val="22"/>
                <w:szCs w:val="22"/>
                <w:lang w:eastAsia="cs-CZ"/>
              </w:rPr>
            </w:pPr>
          </w:p>
          <w:p w14:paraId="47838339" w14:textId="384D4BC4" w:rsidR="00EA5920" w:rsidRDefault="00EA5920" w:rsidP="006E2E76">
            <w:pPr>
              <w:jc w:val="both"/>
              <w:rPr>
                <w:ins w:id="79" w:author="Auto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EA5920" w:rsidRDefault="00EA5920" w:rsidP="006E2E76">
            <w:pPr>
              <w:jc w:val="both"/>
              <w:rPr>
                <w:ins w:id="80" w:author="Autor"/>
                <w:sz w:val="22"/>
                <w:szCs w:val="22"/>
                <w:lang w:eastAsia="cs-CZ"/>
              </w:rPr>
            </w:pPr>
          </w:p>
          <w:p w14:paraId="7553BB51" w14:textId="77777777" w:rsidR="00EA5920" w:rsidRPr="00EA5920" w:rsidRDefault="00EA5920" w:rsidP="00EA5920">
            <w:pPr>
              <w:jc w:val="both"/>
              <w:rPr>
                <w:ins w:id="81" w:author="Autor"/>
                <w:sz w:val="22"/>
                <w:szCs w:val="22"/>
                <w:lang w:eastAsia="cs-CZ"/>
              </w:rPr>
            </w:pPr>
          </w:p>
          <w:p w14:paraId="33B04429" w14:textId="4B53D9DE" w:rsidR="00EA5920" w:rsidDel="00EA5920" w:rsidRDefault="00EA5920" w:rsidP="00EA5920">
            <w:pPr>
              <w:jc w:val="both"/>
              <w:rPr>
                <w:del w:id="82" w:author="Autor"/>
                <w:sz w:val="22"/>
                <w:szCs w:val="22"/>
                <w:lang w:eastAsia="cs-CZ"/>
              </w:rPr>
            </w:pPr>
          </w:p>
          <w:p w14:paraId="1B4E0AAF" w14:textId="77777777" w:rsidR="00EA5920" w:rsidRDefault="00EA5920" w:rsidP="006E2E76">
            <w:pPr>
              <w:jc w:val="both"/>
              <w:rPr>
                <w:sz w:val="22"/>
                <w:szCs w:val="22"/>
                <w:lang w:eastAsia="cs-CZ"/>
              </w:rPr>
            </w:pPr>
          </w:p>
          <w:p w14:paraId="1BFCA169" w14:textId="77777777" w:rsidR="00EA5920" w:rsidRPr="00AB2DF3" w:rsidRDefault="00EA5920" w:rsidP="006E2E76">
            <w:pPr>
              <w:jc w:val="both"/>
              <w:rPr>
                <w:sz w:val="22"/>
                <w:szCs w:val="22"/>
                <w:lang w:eastAsia="cs-CZ"/>
              </w:rPr>
            </w:pPr>
          </w:p>
        </w:tc>
        <w:tc>
          <w:tcPr>
            <w:tcW w:w="2552" w:type="dxa"/>
            <w:shd w:val="clear" w:color="auto" w:fill="auto"/>
          </w:tcPr>
          <w:p w14:paraId="45C8F7B6" w14:textId="77777777" w:rsidR="00EA5920" w:rsidRPr="00AB2DF3" w:rsidRDefault="00EA5920"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EA5920" w:rsidRPr="00AB2DF3" w:rsidRDefault="00EA5920" w:rsidP="006E2E76">
            <w:pPr>
              <w:jc w:val="both"/>
              <w:rPr>
                <w:sz w:val="22"/>
                <w:szCs w:val="22"/>
                <w:lang w:eastAsia="cs-CZ"/>
              </w:rPr>
            </w:pPr>
          </w:p>
          <w:p w14:paraId="5D9DF088" w14:textId="77777777" w:rsidR="00EA5920" w:rsidRDefault="00EA5920" w:rsidP="006E2E76">
            <w:pPr>
              <w:jc w:val="both"/>
              <w:rPr>
                <w:sz w:val="22"/>
                <w:szCs w:val="22"/>
                <w:lang w:eastAsia="cs-CZ"/>
              </w:rPr>
            </w:pPr>
          </w:p>
          <w:p w14:paraId="0F2170B8" w14:textId="77777777" w:rsidR="00EA5920" w:rsidRPr="00AB2DF3" w:rsidRDefault="00EA5920" w:rsidP="006E2E76">
            <w:pPr>
              <w:jc w:val="both"/>
              <w:rPr>
                <w:sz w:val="22"/>
                <w:szCs w:val="22"/>
                <w:lang w:eastAsia="cs-CZ"/>
              </w:rPr>
            </w:pPr>
          </w:p>
        </w:tc>
      </w:tr>
      <w:tr w:rsidR="00EA5920" w:rsidRPr="00AB2DF3" w14:paraId="78BD3F4A" w14:textId="77777777" w:rsidTr="005573E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307"/>
          <w:ins w:id="84" w:author="Autor"/>
          <w:trPrChange w:id="85" w:author="Autor">
            <w:trPr>
              <w:trHeight w:val="5970"/>
            </w:trPr>
          </w:trPrChange>
        </w:trPr>
        <w:tc>
          <w:tcPr>
            <w:tcW w:w="675" w:type="dxa"/>
            <w:shd w:val="clear" w:color="auto" w:fill="auto"/>
            <w:tcPrChange w:id="86" w:author="Autor">
              <w:tcPr>
                <w:tcW w:w="675" w:type="dxa"/>
                <w:shd w:val="clear" w:color="auto" w:fill="auto"/>
              </w:tcPr>
            </w:tcPrChange>
          </w:tcPr>
          <w:p w14:paraId="15E9E2C1" w14:textId="77777777" w:rsidR="00EA5920" w:rsidRDefault="00EA5920" w:rsidP="006E2E76">
            <w:pPr>
              <w:jc w:val="center"/>
              <w:rPr>
                <w:ins w:id="87" w:author="Autor"/>
                <w:sz w:val="22"/>
                <w:szCs w:val="22"/>
              </w:rPr>
            </w:pPr>
          </w:p>
        </w:tc>
        <w:tc>
          <w:tcPr>
            <w:tcW w:w="3720" w:type="dxa"/>
            <w:vMerge/>
            <w:shd w:val="clear" w:color="auto" w:fill="auto"/>
            <w:tcPrChange w:id="88" w:author="Autor">
              <w:tcPr>
                <w:tcW w:w="3720" w:type="dxa"/>
                <w:vMerge/>
                <w:shd w:val="clear" w:color="auto" w:fill="auto"/>
              </w:tcPr>
            </w:tcPrChange>
          </w:tcPr>
          <w:p w14:paraId="48ACB804" w14:textId="77777777" w:rsidR="00EA5920" w:rsidRPr="002550C0" w:rsidRDefault="00EA5920" w:rsidP="006E2E76">
            <w:pPr>
              <w:jc w:val="both"/>
              <w:rPr>
                <w:ins w:id="89" w:author="Autor"/>
                <w:sz w:val="22"/>
                <w:szCs w:val="22"/>
              </w:rPr>
            </w:pPr>
          </w:p>
        </w:tc>
        <w:tc>
          <w:tcPr>
            <w:tcW w:w="7087" w:type="dxa"/>
            <w:shd w:val="clear" w:color="auto" w:fill="auto"/>
            <w:tcPrChange w:id="90" w:author="Autor">
              <w:tcPr>
                <w:tcW w:w="7087" w:type="dxa"/>
                <w:shd w:val="clear" w:color="auto" w:fill="auto"/>
              </w:tcPr>
            </w:tcPrChange>
          </w:tcPr>
          <w:p w14:paraId="251C4A3F" w14:textId="64A1CD1E" w:rsidR="00EA5920" w:rsidRPr="002550C0" w:rsidRDefault="00EA5920" w:rsidP="006E2E76">
            <w:pPr>
              <w:jc w:val="both"/>
              <w:rPr>
                <w:ins w:id="91" w:author="Autor"/>
                <w:sz w:val="22"/>
                <w:szCs w:val="22"/>
              </w:rPr>
            </w:pPr>
            <w:ins w:id="92" w:author="Auto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ins>
          </w:p>
        </w:tc>
        <w:tc>
          <w:tcPr>
            <w:tcW w:w="2552" w:type="dxa"/>
            <w:shd w:val="clear" w:color="auto" w:fill="auto"/>
            <w:tcPrChange w:id="93" w:author="Autor">
              <w:tcPr>
                <w:tcW w:w="2552" w:type="dxa"/>
                <w:shd w:val="clear" w:color="auto" w:fill="auto"/>
              </w:tcPr>
            </w:tcPrChange>
          </w:tcPr>
          <w:p w14:paraId="49590FBA" w14:textId="6B07D61D" w:rsidR="00EA5920" w:rsidRDefault="00EA5920" w:rsidP="006E2E76">
            <w:pPr>
              <w:jc w:val="both"/>
              <w:rPr>
                <w:ins w:id="94" w:author="Autor"/>
                <w:sz w:val="22"/>
                <w:szCs w:val="22"/>
                <w:lang w:eastAsia="cs-CZ"/>
              </w:rPr>
            </w:pPr>
            <w:ins w:id="95" w:author="Autor">
              <w:r>
                <w:rPr>
                  <w:sz w:val="22"/>
                  <w:szCs w:val="22"/>
                  <w:lang w:eastAsia="cs-CZ"/>
                </w:rPr>
                <w:t>10 %</w:t>
              </w:r>
            </w:ins>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 xml:space="preserve">po otvorení </w:t>
            </w:r>
            <w:r w:rsidR="006E2E76" w:rsidRPr="00AB2DF3">
              <w:rPr>
                <w:sz w:val="22"/>
                <w:szCs w:val="22"/>
                <w:lang w:eastAsia="cs-CZ"/>
              </w:rPr>
              <w:lastRenderedPageBreak/>
              <w:t>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xml:space="preserve">, čo malo za následok prijatie ponúk/žiadostí o účasť uchádzačov/záujemcov, </w:t>
            </w:r>
            <w:r w:rsidRPr="00AB2DF3">
              <w:rPr>
                <w:sz w:val="22"/>
                <w:szCs w:val="22"/>
                <w:lang w:eastAsia="cs-CZ"/>
              </w:rPr>
              <w:lastRenderedPageBreak/>
              <w:t>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26"/>
          <w:trPrChange w:id="97" w:author="Autor">
            <w:trPr>
              <w:trHeight w:val="1520"/>
            </w:trPr>
          </w:trPrChange>
        </w:trPr>
        <w:tc>
          <w:tcPr>
            <w:tcW w:w="675" w:type="dxa"/>
            <w:vMerge/>
            <w:shd w:val="clear" w:color="auto" w:fill="auto"/>
            <w:vAlign w:val="center"/>
            <w:tcPrChange w:id="98" w:author="Autor">
              <w:tcPr>
                <w:tcW w:w="675" w:type="dxa"/>
                <w:vMerge/>
                <w:shd w:val="clear" w:color="auto" w:fill="auto"/>
                <w:vAlign w:val="center"/>
              </w:tcPr>
            </w:tcPrChange>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Change w:id="99" w:author="Autor">
              <w:tcPr>
                <w:tcW w:w="3720" w:type="dxa"/>
                <w:vMerge/>
                <w:shd w:val="clear" w:color="auto" w:fill="auto"/>
              </w:tcPr>
            </w:tcPrChange>
          </w:tcPr>
          <w:p w14:paraId="2615B2FE" w14:textId="77777777" w:rsidR="00F930D1" w:rsidRPr="00AB2DF3" w:rsidRDefault="00F930D1" w:rsidP="00F930D1">
            <w:pPr>
              <w:jc w:val="both"/>
              <w:rPr>
                <w:sz w:val="22"/>
                <w:szCs w:val="22"/>
                <w:lang w:eastAsia="cs-CZ"/>
              </w:rPr>
            </w:pPr>
          </w:p>
        </w:tc>
        <w:tc>
          <w:tcPr>
            <w:tcW w:w="7087" w:type="dxa"/>
            <w:shd w:val="clear" w:color="auto" w:fill="auto"/>
            <w:tcPrChange w:id="100" w:author="Autor">
              <w:tcPr>
                <w:tcW w:w="7087" w:type="dxa"/>
                <w:shd w:val="clear" w:color="auto" w:fill="auto"/>
              </w:tcPr>
            </w:tcPrChange>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Change w:id="101" w:author="Autor">
              <w:tcPr>
                <w:tcW w:w="2552" w:type="dxa"/>
                <w:shd w:val="clear" w:color="auto" w:fill="auto"/>
              </w:tcPr>
            </w:tcPrChange>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77777777"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 xml:space="preserve">odifikácia (zmena) ponuky počas </w:t>
            </w:r>
            <w:r w:rsidR="006E2E76" w:rsidRPr="00AB2DF3">
              <w:rPr>
                <w:sz w:val="22"/>
                <w:szCs w:val="22"/>
                <w:lang w:eastAsia="cs-CZ"/>
              </w:rPr>
              <w:lastRenderedPageBreak/>
              <w:t>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 xml:space="preserve">/žiadosti o účasť, čo má </w:t>
            </w:r>
            <w:r w:rsidR="00733435">
              <w:rPr>
                <w:sz w:val="22"/>
                <w:szCs w:val="22"/>
                <w:lang w:eastAsia="cs-CZ"/>
              </w:rPr>
              <w:lastRenderedPageBreak/>
              <w:t>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w:t>
            </w:r>
            <w:r w:rsidRPr="00AB2DF3">
              <w:rPr>
                <w:sz w:val="22"/>
                <w:szCs w:val="22"/>
                <w:lang w:eastAsia="cs-CZ"/>
              </w:rPr>
              <w:lastRenderedPageBreak/>
              <w:t>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7777777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4"/>
          <w:trPrChange w:id="103" w:author="Autor">
            <w:trPr>
              <w:trHeight w:val="1904"/>
            </w:trPr>
          </w:trPrChange>
        </w:trPr>
        <w:tc>
          <w:tcPr>
            <w:tcW w:w="675" w:type="dxa"/>
            <w:vMerge w:val="restart"/>
            <w:shd w:val="clear" w:color="auto" w:fill="auto"/>
            <w:tcPrChange w:id="104" w:author="Autor">
              <w:tcPr>
                <w:tcW w:w="675" w:type="dxa"/>
                <w:vMerge w:val="restart"/>
                <w:shd w:val="clear" w:color="auto" w:fill="auto"/>
              </w:tcPr>
            </w:tcPrChange>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77777777" w:rsidR="007B29A9" w:rsidRPr="00AB2DF3" w:rsidRDefault="007B29A9" w:rsidP="006E2E76">
            <w:pPr>
              <w:jc w:val="center"/>
              <w:rPr>
                <w:sz w:val="22"/>
                <w:szCs w:val="22"/>
                <w:lang w:eastAsia="cs-CZ"/>
              </w:rPr>
            </w:pPr>
            <w:del w:id="105" w:author="Autor">
              <w:r w:rsidRPr="002550C0" w:rsidDel="00E658A7">
                <w:rPr>
                  <w:sz w:val="22"/>
                  <w:szCs w:val="22"/>
                </w:rPr>
                <w:delText>2</w:delText>
              </w:r>
              <w:r w:rsidR="00D305C5" w:rsidDel="00E658A7">
                <w:rPr>
                  <w:sz w:val="22"/>
                  <w:szCs w:val="22"/>
                </w:rPr>
                <w:delText>8</w:delText>
              </w:r>
            </w:del>
          </w:p>
        </w:tc>
        <w:tc>
          <w:tcPr>
            <w:tcW w:w="3720" w:type="dxa"/>
            <w:vMerge w:val="restart"/>
            <w:shd w:val="clear" w:color="auto" w:fill="auto"/>
            <w:tcPrChange w:id="106" w:author="Autor">
              <w:tcPr>
                <w:tcW w:w="3720" w:type="dxa"/>
                <w:vMerge w:val="restart"/>
                <w:shd w:val="clear" w:color="auto" w:fill="auto"/>
              </w:tcPr>
            </w:tcPrChange>
          </w:tcPr>
          <w:p w14:paraId="40C199BF" w14:textId="2D87B9EF" w:rsidR="007B29A9" w:rsidRPr="00AB2DF3" w:rsidRDefault="007B29A9" w:rsidP="006E2E76">
            <w:pPr>
              <w:jc w:val="both"/>
              <w:rPr>
                <w:sz w:val="22"/>
                <w:szCs w:val="22"/>
                <w:lang w:eastAsia="cs-CZ"/>
              </w:rPr>
            </w:pPr>
            <w:del w:id="107" w:author="Autor">
              <w:r w:rsidRPr="002550C0" w:rsidDel="00E658A7">
                <w:rPr>
                  <w:sz w:val="22"/>
                  <w:szCs w:val="22"/>
                </w:rPr>
                <w:delTex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tc>
        <w:tc>
          <w:tcPr>
            <w:tcW w:w="7087" w:type="dxa"/>
            <w:tcBorders>
              <w:bottom w:val="single" w:sz="4" w:space="0" w:color="auto"/>
            </w:tcBorders>
            <w:shd w:val="clear" w:color="auto" w:fill="auto"/>
            <w:tcPrChange w:id="108" w:author="Autor">
              <w:tcPr>
                <w:tcW w:w="7087" w:type="dxa"/>
                <w:tcBorders>
                  <w:bottom w:val="single" w:sz="4" w:space="0" w:color="auto"/>
                </w:tcBorders>
                <w:shd w:val="clear" w:color="auto" w:fill="auto"/>
              </w:tcPr>
            </w:tcPrChange>
          </w:tcPr>
          <w:p w14:paraId="5E341C03" w14:textId="3EAE4C8A" w:rsidR="00D305C5" w:rsidDel="00E658A7" w:rsidRDefault="007B29A9" w:rsidP="006E2E76">
            <w:pPr>
              <w:jc w:val="both"/>
              <w:rPr>
                <w:del w:id="109" w:author="Autor"/>
                <w:sz w:val="22"/>
                <w:szCs w:val="22"/>
              </w:rPr>
            </w:pPr>
            <w:del w:id="110" w:author="Autor">
              <w:r w:rsidRPr="00AB2DF3" w:rsidDel="00E658A7">
                <w:rPr>
                  <w:sz w:val="22"/>
                  <w:szCs w:val="22"/>
                  <w:lang w:eastAsia="cs-CZ"/>
                </w:rPr>
                <w:delText xml:space="preserve">Verejný obstarávateľ porušil ustanovenie § 11 ZVO, nakoľko </w:delText>
              </w:r>
              <w:r w:rsidRPr="00AB2DF3" w:rsidDel="00E658A7">
                <w:rPr>
                  <w:sz w:val="22"/>
                  <w:szCs w:val="22"/>
                </w:rPr>
                <w:delText>uzavrel zmluvu, koncesnú zmluvu alebo rámcovú dohodu s uchádzačom alebo uchádzačmi, ktorí majú povinnosť zapisovať sa do registra partnerov verejného sektora</w:delText>
              </w:r>
              <w:r w:rsidR="00A63907" w:rsidDel="00E658A7">
                <w:fldChar w:fldCharType="begin"/>
              </w:r>
              <w:r w:rsidR="00A63907" w:rsidDel="00E658A7">
                <w:delInstrText xml:space="preserve"> HYPERLINK "https://www.slov-lex.sk/pravne-predpisy/SK/ZZ/2015/343/20180926" \l "poznamky.poznamka-33" \o "Odkaz na predpis alebo ustanovenie" </w:delInstrText>
              </w:r>
              <w:r w:rsidR="00A63907" w:rsidDel="00E658A7">
                <w:fldChar w:fldCharType="separate"/>
              </w:r>
              <w:r w:rsidRPr="00AB2DF3" w:rsidDel="00E658A7">
                <w:rPr>
                  <w:rStyle w:val="Odkaznapoznmkupodiarou"/>
                  <w:sz w:val="22"/>
                  <w:szCs w:val="22"/>
                </w:rPr>
                <w:footnoteReference w:id="10"/>
              </w:r>
              <w:r w:rsidRPr="00AB2DF3" w:rsidDel="00E658A7">
                <w:rPr>
                  <w:color w:val="0000FF"/>
                  <w:sz w:val="22"/>
                  <w:szCs w:val="22"/>
                  <w:u w:val="single"/>
                </w:rPr>
                <w:delText>)</w:delText>
              </w:r>
              <w:r w:rsidR="00A63907" w:rsidDel="00E658A7">
                <w:rPr>
                  <w:color w:val="0000FF"/>
                  <w:sz w:val="22"/>
                  <w:szCs w:val="22"/>
                  <w:u w:val="single"/>
                </w:rPr>
                <w:fldChar w:fldCharType="end"/>
              </w:r>
              <w:r w:rsidRPr="00AB2DF3" w:rsidDel="00E658A7">
                <w:rPr>
                  <w:sz w:val="22"/>
                  <w:szCs w:val="22"/>
                </w:rPr>
                <w:delText xml:space="preserve"> a nie sú zapísaní v registri partnerov verejného sektora</w:delText>
              </w:r>
              <w:r w:rsidR="00D305C5" w:rsidDel="00E658A7">
                <w:rPr>
                  <w:sz w:val="22"/>
                  <w:szCs w:val="22"/>
                </w:rPr>
                <w:delText>.</w:delText>
              </w:r>
            </w:del>
          </w:p>
          <w:p w14:paraId="102380F3" w14:textId="3FBB1117" w:rsidR="007B29A9" w:rsidDel="00E658A7" w:rsidRDefault="007B29A9" w:rsidP="006E2E76">
            <w:pPr>
              <w:jc w:val="both"/>
              <w:rPr>
                <w:del w:id="113" w:author="Autor"/>
                <w:color w:val="0000FF"/>
                <w:sz w:val="22"/>
                <w:szCs w:val="22"/>
                <w:u w:val="single"/>
                <w:vertAlign w:val="superscript"/>
              </w:rPr>
            </w:pPr>
          </w:p>
          <w:p w14:paraId="3D16A64C" w14:textId="14F07575" w:rsidR="007B29A9" w:rsidRPr="002550C0" w:rsidDel="00E658A7" w:rsidRDefault="007B29A9" w:rsidP="006E2E76">
            <w:pPr>
              <w:jc w:val="both"/>
              <w:rPr>
                <w:del w:id="114" w:author="Autor"/>
                <w:color w:val="0000FF"/>
                <w:sz w:val="22"/>
                <w:szCs w:val="22"/>
                <w:u w:val="single"/>
                <w:vertAlign w:val="superscript"/>
              </w:rPr>
            </w:pPr>
            <w:del w:id="115" w:author="Autor">
              <w:r w:rsidRPr="00E80619" w:rsidDel="00E658A7">
                <w:rPr>
                  <w:sz w:val="22"/>
                  <w:szCs w:val="22"/>
                </w:rPr>
                <w:delText xml:space="preserve">Uvedené sa týka aj zákaziek </w:delText>
              </w:r>
              <w:r w:rsidDel="00E658A7">
                <w:rPr>
                  <w:sz w:val="22"/>
                  <w:szCs w:val="22"/>
                </w:rPr>
                <w:delText>realizovaných</w:delText>
              </w:r>
              <w:r w:rsidRPr="00E80619" w:rsidDel="00E658A7">
                <w:rPr>
                  <w:sz w:val="22"/>
                  <w:szCs w:val="22"/>
                </w:rPr>
                <w:delText xml:space="preserve"> osobami, ktorým verejný obstarávateľ poskytne 50% a menej finančných prostriedkov</w:delText>
              </w:r>
              <w:r w:rsidR="00D305C5" w:rsidDel="00E658A7">
                <w:rPr>
                  <w:sz w:val="22"/>
                  <w:szCs w:val="22"/>
                </w:rPr>
                <w:delText xml:space="preserve"> </w:delText>
              </w:r>
              <w:r w:rsidRPr="00E80619" w:rsidDel="00E658A7">
                <w:rPr>
                  <w:sz w:val="22"/>
                  <w:szCs w:val="22"/>
                </w:rPr>
                <w:delText>na dodanie tovaru, uskutočnenie staveb</w:delText>
              </w:r>
              <w:r w:rsidDel="00E658A7">
                <w:rPr>
                  <w:sz w:val="22"/>
                  <w:szCs w:val="22"/>
                </w:rPr>
                <w:delText xml:space="preserve">ných prác a poskytnutie služieb </w:delText>
              </w:r>
              <w:r w:rsidRPr="00E80619" w:rsidDel="00E658A7">
                <w:rPr>
                  <w:sz w:val="22"/>
                  <w:szCs w:val="22"/>
                </w:rPr>
                <w:delText>z</w:delText>
              </w:r>
              <w:r w:rsidDel="00E658A7">
                <w:rPr>
                  <w:sz w:val="22"/>
                  <w:szCs w:val="22"/>
                </w:rPr>
                <w:delText> NFP.</w:delText>
              </w:r>
            </w:del>
          </w:p>
          <w:p w14:paraId="28F6780B" w14:textId="67D6C96A" w:rsidR="007B29A9" w:rsidRPr="00AB2DF3" w:rsidDel="00E658A7" w:rsidRDefault="007B29A9" w:rsidP="006E2E76">
            <w:pPr>
              <w:jc w:val="both"/>
              <w:rPr>
                <w:del w:id="116" w:author="Autor"/>
                <w:sz w:val="22"/>
                <w:szCs w:val="22"/>
              </w:rPr>
            </w:pPr>
          </w:p>
          <w:p w14:paraId="12680DF3" w14:textId="4B330666" w:rsidR="007B29A9" w:rsidRPr="00AB2DF3" w:rsidRDefault="007B29A9" w:rsidP="00D305C5">
            <w:pPr>
              <w:jc w:val="both"/>
              <w:rPr>
                <w:sz w:val="22"/>
                <w:szCs w:val="22"/>
                <w:lang w:eastAsia="cs-CZ"/>
              </w:rPr>
            </w:pPr>
            <w:del w:id="117" w:author="Autor">
              <w:r w:rsidRPr="00AB2DF3" w:rsidDel="00E658A7">
                <w:rPr>
                  <w:sz w:val="22"/>
                  <w:szCs w:val="22"/>
                </w:rPr>
                <w:delText>V prípade identifikovania tohto nedostatku riadiacim orgánom, prijímateľ vyzve úspešného uchádzača</w:delText>
              </w:r>
              <w:r w:rsidR="00D305C5" w:rsidDel="00E658A7">
                <w:rPr>
                  <w:sz w:val="22"/>
                  <w:szCs w:val="22"/>
                </w:rPr>
                <w:delText xml:space="preserve"> </w:delText>
              </w:r>
              <w:r w:rsidRPr="00AB2DF3" w:rsidDel="00E658A7">
                <w:rPr>
                  <w:sz w:val="22"/>
                  <w:szCs w:val="22"/>
                </w:rPr>
                <w:delText>na zápis do registra partnerov verejného sektora. Finančná oprava sa uplatňuje iba v prípade, ak úspešný uchádzač</w:delText>
              </w:r>
              <w:r w:rsidR="00D305C5" w:rsidDel="00E658A7">
                <w:rPr>
                  <w:sz w:val="22"/>
                  <w:szCs w:val="22"/>
                </w:rPr>
                <w:delText xml:space="preserve"> </w:delText>
              </w:r>
              <w:r w:rsidRPr="00AB2DF3" w:rsidDel="00E658A7">
                <w:rPr>
                  <w:sz w:val="22"/>
                  <w:szCs w:val="22"/>
                </w:rPr>
                <w:delText>nie je v dodatočne určenej primeranej lehote zapísaný v registri partnerov verejného sektora.</w:delText>
              </w:r>
            </w:del>
            <w:r w:rsidR="00163E08" w:rsidRPr="00AB2DF3">
              <w:rPr>
                <w:sz w:val="22"/>
                <w:szCs w:val="22"/>
                <w:lang w:eastAsia="cs-CZ"/>
              </w:rPr>
              <w:t xml:space="preserve"> </w:t>
            </w:r>
          </w:p>
        </w:tc>
        <w:tc>
          <w:tcPr>
            <w:tcW w:w="2552" w:type="dxa"/>
            <w:shd w:val="clear" w:color="auto" w:fill="auto"/>
            <w:tcPrChange w:id="118" w:author="Autor">
              <w:tcPr>
                <w:tcW w:w="2552" w:type="dxa"/>
                <w:shd w:val="clear" w:color="auto" w:fill="auto"/>
              </w:tcPr>
            </w:tcPrChange>
          </w:tcPr>
          <w:p w14:paraId="3CEBCF7C" w14:textId="77777777" w:rsidR="007B29A9" w:rsidRPr="00AB2DF3" w:rsidRDefault="007B29A9" w:rsidP="006E2E76">
            <w:pPr>
              <w:jc w:val="both"/>
              <w:rPr>
                <w:sz w:val="22"/>
                <w:szCs w:val="22"/>
                <w:lang w:eastAsia="cs-CZ"/>
              </w:rPr>
            </w:pPr>
            <w:del w:id="119" w:author="Autor">
              <w:r w:rsidRPr="00AB2DF3" w:rsidDel="00E658A7">
                <w:rPr>
                  <w:sz w:val="22"/>
                  <w:szCs w:val="22"/>
                  <w:lang w:eastAsia="cs-CZ"/>
                </w:rPr>
                <w:delText xml:space="preserve">25 % </w:delText>
              </w:r>
            </w:del>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8"/>
          <w:trPrChange w:id="121" w:author="Autor">
            <w:trPr>
              <w:trHeight w:val="1903"/>
            </w:trPr>
          </w:trPrChange>
        </w:trPr>
        <w:tc>
          <w:tcPr>
            <w:tcW w:w="675" w:type="dxa"/>
            <w:vMerge/>
            <w:tcBorders>
              <w:bottom w:val="single" w:sz="4" w:space="0" w:color="auto"/>
            </w:tcBorders>
            <w:shd w:val="clear" w:color="auto" w:fill="auto"/>
            <w:tcPrChange w:id="122" w:author="Autor">
              <w:tcPr>
                <w:tcW w:w="675" w:type="dxa"/>
                <w:vMerge/>
                <w:tcBorders>
                  <w:bottom w:val="single" w:sz="4" w:space="0" w:color="auto"/>
                </w:tcBorders>
                <w:shd w:val="clear" w:color="auto" w:fill="auto"/>
              </w:tcPr>
            </w:tcPrChange>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Change w:id="123" w:author="Autor">
              <w:tcPr>
                <w:tcW w:w="3720" w:type="dxa"/>
                <w:vMerge/>
                <w:tcBorders>
                  <w:bottom w:val="single" w:sz="4" w:space="0" w:color="auto"/>
                </w:tcBorders>
                <w:shd w:val="clear" w:color="auto" w:fill="auto"/>
              </w:tcPr>
            </w:tcPrChange>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Change w:id="124" w:author="Autor">
              <w:tcPr>
                <w:tcW w:w="7087" w:type="dxa"/>
                <w:tcBorders>
                  <w:bottom w:val="single" w:sz="4" w:space="0" w:color="auto"/>
                </w:tcBorders>
                <w:shd w:val="clear" w:color="auto" w:fill="auto"/>
              </w:tcPr>
            </w:tcPrChange>
          </w:tcPr>
          <w:p w14:paraId="7ED9079F" w14:textId="566FA5AD" w:rsidR="00163E08" w:rsidRPr="00163E08" w:rsidDel="00E658A7" w:rsidRDefault="00163E08" w:rsidP="00163E08">
            <w:pPr>
              <w:jc w:val="both"/>
              <w:rPr>
                <w:del w:id="125" w:author="Autor"/>
                <w:sz w:val="22"/>
                <w:szCs w:val="22"/>
                <w:lang w:eastAsia="cs-CZ"/>
              </w:rPr>
            </w:pPr>
            <w:del w:id="126" w:author="Autor">
              <w:r w:rsidRPr="00163E08" w:rsidDel="00E658A7">
                <w:rPr>
                  <w:sz w:val="22"/>
                  <w:szCs w:val="22"/>
                  <w:lang w:eastAsia="cs-CZ"/>
                </w:rPr>
                <w:delTex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delText>
              </w:r>
            </w:del>
          </w:p>
          <w:p w14:paraId="67066C00" w14:textId="1433B930" w:rsidR="00163E08" w:rsidRPr="00163E08" w:rsidDel="00E658A7" w:rsidRDefault="00163E08" w:rsidP="00163E08">
            <w:pPr>
              <w:jc w:val="both"/>
              <w:rPr>
                <w:del w:id="127" w:author="Autor"/>
                <w:sz w:val="22"/>
                <w:szCs w:val="22"/>
                <w:lang w:eastAsia="cs-CZ"/>
              </w:rPr>
            </w:pPr>
          </w:p>
          <w:p w14:paraId="7C6A24F9" w14:textId="4005E8C4" w:rsidR="00163E08" w:rsidRPr="00163E08" w:rsidDel="00E658A7" w:rsidRDefault="00163E08" w:rsidP="00163E08">
            <w:pPr>
              <w:jc w:val="both"/>
              <w:rPr>
                <w:del w:id="128" w:author="Autor"/>
                <w:sz w:val="22"/>
                <w:szCs w:val="22"/>
                <w:lang w:eastAsia="cs-CZ"/>
              </w:rPr>
            </w:pPr>
            <w:del w:id="129" w:author="Autor">
              <w:r w:rsidRPr="00163E08" w:rsidDel="00E658A7">
                <w:rPr>
                  <w:sz w:val="22"/>
                  <w:szCs w:val="22"/>
                  <w:lang w:eastAsia="cs-CZ"/>
                </w:rPr>
                <w:delText>Uvedené sa týka aj zákaziek realizovaných osobami, ktorým verejný obstarávateľ poskytne 50% a menej finančn</w:delText>
              </w:r>
              <w:r w:rsidR="00D305C5" w:rsidDel="00E658A7">
                <w:rPr>
                  <w:sz w:val="22"/>
                  <w:szCs w:val="22"/>
                  <w:lang w:eastAsia="cs-CZ"/>
                </w:rPr>
                <w:delText xml:space="preserve">ých prostriedkov </w:delText>
              </w:r>
              <w:r w:rsidRPr="00163E08" w:rsidDel="00E658A7">
                <w:rPr>
                  <w:sz w:val="22"/>
                  <w:szCs w:val="22"/>
                  <w:lang w:eastAsia="cs-CZ"/>
                </w:rPr>
                <w:delText>na dodanie tovaru, uskutočnenie stavebných prác a poskytnutie služieb z NFP.</w:delText>
              </w:r>
            </w:del>
          </w:p>
          <w:p w14:paraId="0F1950A8" w14:textId="3DBF7D12" w:rsidR="00163E08" w:rsidRPr="00163E08" w:rsidDel="00E658A7" w:rsidRDefault="00163E08" w:rsidP="00163E08">
            <w:pPr>
              <w:jc w:val="both"/>
              <w:rPr>
                <w:del w:id="130" w:author="Autor"/>
                <w:sz w:val="22"/>
                <w:szCs w:val="22"/>
                <w:lang w:eastAsia="cs-CZ"/>
              </w:rPr>
            </w:pPr>
          </w:p>
          <w:p w14:paraId="5937FB98" w14:textId="2DB8A626" w:rsidR="00163E08" w:rsidRPr="00AB2DF3" w:rsidRDefault="00163E08" w:rsidP="00163E08">
            <w:pPr>
              <w:jc w:val="both"/>
              <w:rPr>
                <w:sz w:val="22"/>
                <w:szCs w:val="22"/>
                <w:lang w:eastAsia="cs-CZ"/>
              </w:rPr>
            </w:pPr>
            <w:del w:id="131" w:author="Autor">
              <w:r w:rsidRPr="00163E08" w:rsidDel="00E658A7">
                <w:rPr>
                  <w:sz w:val="22"/>
                  <w:szCs w:val="22"/>
                  <w:lang w:eastAsia="cs-CZ"/>
                </w:rPr>
                <w:delText xml:space="preserve">V prípade identifikovania tohto nedostatku riadiacim orgánom, prijímateľ vyzve subdodávateľa úspešného uchádzača na zápis do registra partnerov verejného sektora. Finančná oprava sa uplatňuje iba v prípade, ak subdodávateľ </w:delText>
              </w:r>
              <w:r w:rsidR="00D305C5" w:rsidDel="00E658A7">
                <w:rPr>
                  <w:sz w:val="22"/>
                  <w:szCs w:val="22"/>
                  <w:lang w:eastAsia="cs-CZ"/>
                </w:rPr>
                <w:delText xml:space="preserve">úspešného uchádzača </w:delText>
              </w:r>
              <w:r w:rsidRPr="00163E08" w:rsidDel="00E658A7">
                <w:rPr>
                  <w:sz w:val="22"/>
                  <w:szCs w:val="22"/>
                  <w:lang w:eastAsia="cs-CZ"/>
                </w:rPr>
                <w:delText>(ak relevantné) nie je v dodatočne určenej primeranej lehote zapísaný v registri partnerov verejného sektora.</w:delText>
              </w:r>
            </w:del>
          </w:p>
        </w:tc>
        <w:tc>
          <w:tcPr>
            <w:tcW w:w="2552" w:type="dxa"/>
            <w:tcBorders>
              <w:bottom w:val="single" w:sz="4" w:space="0" w:color="auto"/>
            </w:tcBorders>
            <w:shd w:val="clear" w:color="auto" w:fill="auto"/>
            <w:tcPrChange w:id="132" w:author="Autor">
              <w:tcPr>
                <w:tcW w:w="2552" w:type="dxa"/>
                <w:tcBorders>
                  <w:bottom w:val="single" w:sz="4" w:space="0" w:color="auto"/>
                </w:tcBorders>
                <w:shd w:val="clear" w:color="auto" w:fill="auto"/>
              </w:tcPr>
            </w:tcPrChange>
          </w:tcPr>
          <w:p w14:paraId="53BBE9C2" w14:textId="77777777" w:rsidR="007B29A9" w:rsidRPr="00AB2DF3" w:rsidRDefault="00163E08" w:rsidP="006E2E76">
            <w:pPr>
              <w:jc w:val="both"/>
              <w:rPr>
                <w:sz w:val="22"/>
                <w:szCs w:val="22"/>
                <w:lang w:eastAsia="cs-CZ"/>
              </w:rPr>
            </w:pPr>
            <w:del w:id="133" w:author="Autor">
              <w:r w:rsidDel="00E658A7">
                <w:rPr>
                  <w:sz w:val="22"/>
                  <w:szCs w:val="22"/>
                  <w:lang w:eastAsia="cs-CZ"/>
                </w:rPr>
                <w:delText>10 %</w:delText>
              </w:r>
            </w:del>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CE6DFA8" w:rsidR="00C4138D" w:rsidRPr="00AB2DF3" w:rsidRDefault="00C4138D" w:rsidP="006E2E76">
            <w:pPr>
              <w:jc w:val="center"/>
              <w:rPr>
                <w:sz w:val="22"/>
                <w:szCs w:val="22"/>
                <w:lang w:eastAsia="cs-CZ"/>
              </w:rPr>
            </w:pPr>
            <w:r w:rsidRPr="00AB2DF3">
              <w:rPr>
                <w:sz w:val="22"/>
                <w:szCs w:val="22"/>
                <w:lang w:eastAsia="cs-CZ"/>
              </w:rPr>
              <w:t>2</w:t>
            </w:r>
            <w:ins w:id="134" w:author="Autor">
              <w:r w:rsidR="00E658A7">
                <w:rPr>
                  <w:sz w:val="22"/>
                  <w:szCs w:val="22"/>
                  <w:lang w:eastAsia="cs-CZ"/>
                </w:rPr>
                <w:t>8</w:t>
              </w:r>
            </w:ins>
            <w:del w:id="135" w:author="Autor">
              <w:r w:rsidR="004110E7" w:rsidDel="00E658A7">
                <w:rPr>
                  <w:sz w:val="22"/>
                  <w:szCs w:val="22"/>
                  <w:lang w:eastAsia="cs-CZ"/>
                </w:rPr>
                <w:delText>9</w:delText>
              </w:r>
            </w:del>
          </w:p>
        </w:tc>
        <w:tc>
          <w:tcPr>
            <w:tcW w:w="3720" w:type="dxa"/>
            <w:vMerge w:val="restart"/>
            <w:shd w:val="clear" w:color="auto" w:fill="auto"/>
          </w:tcPr>
          <w:p w14:paraId="093C3BCE" w14:textId="77777777"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w:t>
            </w:r>
            <w:r w:rsidR="008873CB">
              <w:rPr>
                <w:sz w:val="22"/>
                <w:szCs w:val="22"/>
                <w:lang w:eastAsia="cs-CZ"/>
              </w:rPr>
              <w:lastRenderedPageBreak/>
              <w:t>sa nevzťahuje pôsobnosť ZVO</w:t>
            </w:r>
          </w:p>
        </w:tc>
        <w:tc>
          <w:tcPr>
            <w:tcW w:w="7087" w:type="dxa"/>
            <w:shd w:val="clear" w:color="auto" w:fill="auto"/>
          </w:tcPr>
          <w:p w14:paraId="66CEFEB0" w14:textId="77777777"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w:t>
            </w:r>
            <w:r w:rsidRPr="00AB2DF3">
              <w:rPr>
                <w:sz w:val="22"/>
                <w:szCs w:val="22"/>
                <w:lang w:eastAsia="cs-CZ"/>
              </w:rPr>
              <w:lastRenderedPageBreak/>
              <w:t>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77777777"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2E442E6E" w:rsidR="00C4138D" w:rsidRPr="00AB2DF3" w:rsidRDefault="00C4138D" w:rsidP="00C4138D">
            <w:pPr>
              <w:jc w:val="both"/>
              <w:rPr>
                <w:sz w:val="22"/>
                <w:szCs w:val="22"/>
                <w:lang w:eastAsia="cs-CZ"/>
              </w:rPr>
            </w:pPr>
            <w:r>
              <w:rPr>
                <w:sz w:val="22"/>
                <w:szCs w:val="22"/>
                <w:lang w:eastAsia="cs-CZ"/>
              </w:rPr>
              <w:t>a</w:t>
            </w:r>
            <w:del w:id="136" w:author="Autor">
              <w:r w:rsidR="00255A32" w:rsidDel="00A004C4">
                <w:rPr>
                  <w:sz w:val="22"/>
                  <w:szCs w:val="22"/>
                  <w:lang w:eastAsia="cs-CZ"/>
                </w:rPr>
                <w:delText> </w:delText>
              </w:r>
            </w:del>
            <w:ins w:id="137" w:author="Autor">
              <w:r w:rsidR="00A004C4">
                <w:rPr>
                  <w:sz w:val="22"/>
                  <w:szCs w:val="22"/>
                  <w:lang w:eastAsia="cs-CZ"/>
                </w:rPr>
                <w:t xml:space="preserve"> 25% </w:t>
              </w:r>
            </w:ins>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w:t>
            </w:r>
            <w:r w:rsidRPr="00AB2DF3">
              <w:rPr>
                <w:sz w:val="22"/>
                <w:szCs w:val="22"/>
                <w:lang w:eastAsia="cs-CZ"/>
              </w:rPr>
              <w:t>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BD18D" w14:textId="77777777" w:rsidR="00B55991" w:rsidRDefault="00B55991" w:rsidP="00B948E0">
      <w:r>
        <w:separator/>
      </w:r>
    </w:p>
  </w:endnote>
  <w:endnote w:type="continuationSeparator" w:id="0">
    <w:p w14:paraId="10F088F8" w14:textId="77777777" w:rsidR="00B55991" w:rsidRDefault="00B55991"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67170" w14:textId="77777777" w:rsidR="00F32BDE" w:rsidRDefault="00F32BD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245BEF" wp14:editId="47E79300">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69F47C2"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45BC33B0"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9264" behindDoc="1" locked="0" layoutInCell="1" allowOverlap="1" wp14:anchorId="19FF432B" wp14:editId="70C07CC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F32BDE">
          <w:rPr>
            <w:noProof/>
          </w:rPr>
          <w:t>1</w:t>
        </w:r>
        <w:r w:rsidRPr="00CF60E2">
          <w:fldChar w:fldCharType="end"/>
        </w:r>
      </w:sdtContent>
    </w:sdt>
  </w:p>
  <w:p w14:paraId="3310CCD5" w14:textId="77777777" w:rsidR="0039710F" w:rsidRDefault="0039710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52E5" w14:textId="77777777" w:rsidR="00F32BDE" w:rsidRDefault="00F32B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58E26" w14:textId="77777777" w:rsidR="00B55991" w:rsidRDefault="00B55991" w:rsidP="00B948E0">
      <w:r>
        <w:separator/>
      </w:r>
    </w:p>
  </w:footnote>
  <w:footnote w:type="continuationSeparator" w:id="0">
    <w:p w14:paraId="0BA04658" w14:textId="77777777" w:rsidR="00B55991" w:rsidRDefault="00B55991"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7777777"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14:paraId="16F4B629" w14:textId="77777777" w:rsidR="0039710F" w:rsidRPr="00F45E91" w:rsidDel="00E658A7" w:rsidRDefault="0039710F" w:rsidP="00FC7FBB">
      <w:pPr>
        <w:pStyle w:val="Textpoznmkypodiarou"/>
        <w:rPr>
          <w:del w:id="111" w:author="Autor"/>
        </w:rPr>
      </w:pPr>
      <w:del w:id="112" w:author="Autor">
        <w:r w:rsidDel="00E658A7">
          <w:rPr>
            <w:rStyle w:val="Odkaznapoznmkupodiarou"/>
          </w:rPr>
          <w:footnoteRef/>
        </w:r>
        <w:r w:rsidDel="00E658A7">
          <w:delText xml:space="preserve"> z</w:delText>
        </w:r>
        <w:r w:rsidRPr="00F45E91" w:rsidDel="00E658A7">
          <w:delText>ákon č. 315/2016 Z. z. o registri partnerov verejného sektora a o zmene a doplnení niektorých zákonov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F18D5" w14:textId="77777777" w:rsidR="00F32BDE" w:rsidRDefault="00F32BD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F12A" w14:textId="4246C9A5" w:rsidR="0039710F" w:rsidRPr="00CF60E2" w:rsidRDefault="00F32BDE" w:rsidP="00CF60E2">
    <w:pPr>
      <w:tabs>
        <w:tab w:val="center" w:pos="4536"/>
        <w:tab w:val="right" w:pos="9072"/>
      </w:tabs>
    </w:pPr>
    <w:r w:rsidRPr="00F32BDE">
      <w:t xml:space="preserve">4. </w:t>
    </w:r>
    <w:bookmarkStart w:id="138" w:name="_GoBack"/>
    <w:r w:rsidRPr="00F32BDE">
      <w:t>Vzor prílohy č. 4 rozhodnutia o schválení žiadosti o poskytnutie nenávratného finančného príspevku - Finančné opravy za porušenie pravidiel a postupov verejného obstarávania</w:t>
    </w:r>
    <w:bookmarkEnd w:id="138"/>
  </w:p>
  <w:p w14:paraId="7FB4F331" w14:textId="30B28A2C" w:rsidR="0039710F" w:rsidRDefault="00F32BDE">
    <w:pPr>
      <w:pStyle w:val="Hlavika"/>
    </w:pPr>
    <w:r w:rsidRPr="00CF60E2">
      <w:rPr>
        <w:noProof/>
      </w:rPr>
      <mc:AlternateContent>
        <mc:Choice Requires="wps">
          <w:drawing>
            <wp:anchor distT="0" distB="0" distL="114300" distR="114300" simplePos="0" relativeHeight="251660288" behindDoc="0" locked="0" layoutInCell="1" allowOverlap="1" wp14:anchorId="50BE365B" wp14:editId="67C2EA03">
              <wp:simplePos x="0" y="0"/>
              <wp:positionH relativeFrom="column">
                <wp:posOffset>51181</wp:posOffset>
              </wp:positionH>
              <wp:positionV relativeFrom="paragraph">
                <wp:posOffset>61670</wp:posOffset>
              </wp:positionV>
              <wp:extent cx="8858707" cy="28728"/>
              <wp:effectExtent l="57150" t="38100" r="76200" b="85725"/>
              <wp:wrapNone/>
              <wp:docPr id="3" name="Rovná spojnica 3"/>
              <wp:cNvGraphicFramePr/>
              <a:graphic xmlns:a="http://schemas.openxmlformats.org/drawingml/2006/main">
                <a:graphicData uri="http://schemas.microsoft.com/office/word/2010/wordprocessingShape">
                  <wps:wsp>
                    <wps:cNvCnPr/>
                    <wps:spPr>
                      <a:xfrm flipV="1">
                        <a:off x="0" y="0"/>
                        <a:ext cx="8858707" cy="28728"/>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F494D0E" id="Rovná spojnica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4.85pt" to="701.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QzDwIAAAcEAAAOAAAAZHJzL2Uyb0RvYy54bWysU8uO0zAU3SPxD5b3NGk7ZaKo6UhMVTYI&#10;qhke61vHToz8ku027efwLfwY106oCrNDZGH5PnJyzrk364ezVuTEfZDWNHQ+KynhhtlWmq6hXz7v&#10;3lSUhAimBWUNb+iFB/qwef1qPbiaL2xvVcs9QRAT6sE1tI/R1UURWM81hJl13GBRWK8hYui7ovUw&#10;ILpWxaIs3xaD9a3zlvEQMLsdi3ST8YXgLH4SIvBIVEORW8ynz+chncVmDXXnwfWSTTTgH1hokAY/&#10;eoXaQgRy9PIFlJbM22BFnDGrCyuEZDxrQDXz8i81zz04nrWgOcFdbQr/D5Z9PO09kW1Dl5QY0Dii&#10;J3syP3+Q4Ox3IxmQZTJpcKHG3kez91MU3N4nxWfhNRFKuq84/+wBqiLnbPHlajE/R8IwWVWr6r68&#10;p4RhbVHdL6qEXowwCc75EN9zq0m6NFRJkxyAGk4fQhxbf7ektLE7qRTmoVaGDCijmpc4aAa4TEJB&#10;xKt2KC+YjhJQHW4piz5DBqtkm15PbwffHR6VJyfATbnbVfN324nZH23p21sI/diXS1ObMgmG551D&#10;qimwx8j9c98O5KCO/gmQxl2JDyWtTOIWyynAhVzlCpa8jd9k7PPsk30vyCUExEh5UK6HkcpylZKj&#10;QZOW7OuVQ45u6BVppOMQ0+1g20uebc7jtuX+6c9I63wb4/32/938AgAA//8DAFBLAwQUAAYACAAA&#10;ACEAj8ZPr9sAAAAHAQAADwAAAGRycy9kb3ducmV2LnhtbEyOQWsCMRSE70L/Q3hCbzVrWqxuNyul&#10;IPTSg1pojzF53SxuXpYk6tZf3+yp3maYYear1oPr2BlDbD1JmM8KYEjam5YaCZ/7zcMSWEyKjOo8&#10;oYRfjLCu7yaVKo2/0BbPu9SwPEKxVBJsSn3JedQWnYoz3yPl7McHp1K2oeEmqEsedx0XRbHgTrWU&#10;H6zq8c2iPu5OTsJm26/etf74tgsRWv91ba4i88j76fD6AizhkP7LMOJndKgz08GfyETWSVjOc1HC&#10;6hnYmD4VjwLYYVQCeF3xW/76DwAA//8DAFBLAQItABQABgAIAAAAIQC2gziS/gAAAOEBAAATAAAA&#10;AAAAAAAAAAAAAAAAAABbQ29udGVudF9UeXBlc10ueG1sUEsBAi0AFAAGAAgAAAAhADj9If/WAAAA&#10;lAEAAAsAAAAAAAAAAAAAAAAALwEAAF9yZWxzLy5yZWxzUEsBAi0AFAAGAAgAAAAhAMZnZDMPAgAA&#10;BwQAAA4AAAAAAAAAAAAAAAAALgIAAGRycy9lMm9Eb2MueG1sUEsBAi0AFAAGAAgAAAAhAI/GT6/b&#10;AAAABwEAAA8AAAAAAAAAAAAAAAAAaQQAAGRycy9kb3ducmV2LnhtbFBLBQYAAAAABAAEAPMAAABx&#10;BQAAAAA=&#10;" strokecolor="#4f81bd" strokeweight="3pt">
              <v:shadow on="t" color="black" opacity="22937f" origin=",.5" offset="0,.63889mm"/>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052FC" w14:textId="77777777" w:rsidR="00F32BDE" w:rsidRDefault="00F32B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339B1"/>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3ED0"/>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A004C4"/>
    <w:rsid w:val="00A066FB"/>
    <w:rsid w:val="00A1238C"/>
    <w:rsid w:val="00A144AE"/>
    <w:rsid w:val="00A15201"/>
    <w:rsid w:val="00A16A12"/>
    <w:rsid w:val="00A371E3"/>
    <w:rsid w:val="00A5550F"/>
    <w:rsid w:val="00A57075"/>
    <w:rsid w:val="00A63907"/>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5991"/>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1451"/>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2BDE"/>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0E644-E97B-4367-A195-B349C9F89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6144</Words>
  <Characters>35024</Characters>
  <Application>Microsoft Office Word</Application>
  <DocSecurity>0</DocSecurity>
  <Lines>291</Lines>
  <Paragraphs>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2021-04-28T16:31:00Z</dcterms:modified>
</cp:coreProperties>
</file>